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862C5" w14:textId="025903CE" w:rsidR="00510E35" w:rsidRDefault="005130DF" w:rsidP="002C40E1">
      <w:pPr>
        <w:tabs>
          <w:tab w:val="center" w:pos="4680"/>
          <w:tab w:val="right" w:pos="9360"/>
        </w:tabs>
        <w:rPr>
          <w:sz w:val="20"/>
        </w:rPr>
      </w:pPr>
      <w:r w:rsidRPr="00030616">
        <w:fldChar w:fldCharType="begin"/>
      </w:r>
      <w:r w:rsidRPr="00030616">
        <w:instrText xml:space="preserve"> ADVANCE \y 120</w:instrText>
      </w:r>
      <w:r w:rsidRPr="00030616">
        <w:fldChar w:fldCharType="end"/>
      </w:r>
      <w:r w:rsidR="00510E35" w:rsidRPr="00030616">
        <w:fldChar w:fldCharType="begin"/>
      </w:r>
      <w:r w:rsidR="00510E35" w:rsidRPr="00030616">
        <w:instrText xml:space="preserve"> ADVANCE \y 120</w:instrText>
      </w:r>
      <w:r w:rsidR="00510E35" w:rsidRPr="00030616">
        <w:fldChar w:fldCharType="end"/>
      </w:r>
      <w:r w:rsidR="00510E35" w:rsidRPr="00030616">
        <w:rPr>
          <w:b/>
          <w:sz w:val="38"/>
        </w:rPr>
        <w:tab/>
        <w:t>NRC INSPECTION MANUAL</w:t>
      </w:r>
      <w:r w:rsidR="00510E35" w:rsidRPr="00BA3913">
        <w:rPr>
          <w:sz w:val="20"/>
        </w:rPr>
        <w:tab/>
      </w:r>
      <w:r w:rsidR="00510E35" w:rsidRPr="00030616">
        <w:rPr>
          <w:sz w:val="20"/>
        </w:rPr>
        <w:t>IRIB</w:t>
      </w:r>
    </w:p>
    <w:p w14:paraId="2BF3B05B" w14:textId="3EC16795" w:rsidR="002C40E1" w:rsidRPr="00307DCD" w:rsidRDefault="002C40E1" w:rsidP="002C40E1">
      <w:pPr>
        <w:tabs>
          <w:tab w:val="center" w:pos="4680"/>
          <w:tab w:val="right" w:pos="9360"/>
        </w:tabs>
      </w:pPr>
    </w:p>
    <w:tbl>
      <w:tblPr>
        <w:tblStyle w:val="TableGrid"/>
        <w:tblW w:w="0" w:type="auto"/>
        <w:tblLook w:val="04A0" w:firstRow="1" w:lastRow="0" w:firstColumn="1" w:lastColumn="0" w:noHBand="0" w:noVBand="1"/>
      </w:tblPr>
      <w:tblGrid>
        <w:gridCol w:w="9350"/>
      </w:tblGrid>
      <w:tr w:rsidR="00510E35" w14:paraId="743AF472" w14:textId="77777777" w:rsidTr="002E0411">
        <w:tc>
          <w:tcPr>
            <w:tcW w:w="9350" w:type="dxa"/>
            <w:tcBorders>
              <w:left w:val="nil"/>
              <w:right w:val="nil"/>
            </w:tcBorders>
          </w:tcPr>
          <w:p w14:paraId="069A9B0D" w14:textId="77777777" w:rsidR="00510E35" w:rsidRDefault="00510E35" w:rsidP="002C40E1">
            <w:pPr>
              <w:tabs>
                <w:tab w:val="center" w:pos="4680"/>
                <w:tab w:val="right" w:pos="9360"/>
              </w:tabs>
              <w:jc w:val="center"/>
            </w:pPr>
            <w:r>
              <w:t>INSPECTION PROCEDURE 95001</w:t>
            </w:r>
          </w:p>
        </w:tc>
      </w:tr>
    </w:tbl>
    <w:p w14:paraId="4B4065DC" w14:textId="77777777" w:rsidR="002C40E1" w:rsidRDefault="002C40E1" w:rsidP="002C40E1">
      <w:pPr>
        <w:tabs>
          <w:tab w:val="center" w:pos="4680"/>
          <w:tab w:val="right" w:pos="9360"/>
        </w:tabs>
        <w:jc w:val="center"/>
      </w:pPr>
    </w:p>
    <w:p w14:paraId="40729603" w14:textId="00907C2C" w:rsidR="00510E35" w:rsidRDefault="00510E35" w:rsidP="002C40E1">
      <w:pPr>
        <w:tabs>
          <w:tab w:val="center" w:pos="4680"/>
          <w:tab w:val="right" w:pos="9360"/>
        </w:tabs>
        <w:jc w:val="center"/>
      </w:pPr>
      <w:r w:rsidRPr="00647B41">
        <w:t>SUPPLEMENTAL INSPECTION RESPONSE TO ACTION MATRIX COLUMN 2 (REGULATORY RESPONSE) INPUTS</w:t>
      </w:r>
    </w:p>
    <w:p w14:paraId="41F84FE4" w14:textId="77777777" w:rsidR="002C40E1" w:rsidRDefault="002C40E1" w:rsidP="002C40E1">
      <w:pPr>
        <w:tabs>
          <w:tab w:val="center" w:pos="4680"/>
          <w:tab w:val="right" w:pos="9360"/>
        </w:tabs>
        <w:jc w:val="center"/>
      </w:pPr>
    </w:p>
    <w:p w14:paraId="1A71FB13" w14:textId="5368942D" w:rsidR="00070410" w:rsidRDefault="00070410" w:rsidP="002C40E1">
      <w:pPr>
        <w:tabs>
          <w:tab w:val="center" w:pos="4680"/>
          <w:tab w:val="right" w:pos="9360"/>
        </w:tabs>
        <w:jc w:val="center"/>
      </w:pPr>
      <w:r>
        <w:t>Effective Date:</w:t>
      </w:r>
      <w:r w:rsidR="00106F22">
        <w:t xml:space="preserve">  </w:t>
      </w:r>
      <w:r w:rsidR="00597925">
        <w:t>08/19/</w:t>
      </w:r>
      <w:r w:rsidR="0011138B">
        <w:t>202</w:t>
      </w:r>
      <w:r w:rsidR="005D7425">
        <w:t>1</w:t>
      </w:r>
    </w:p>
    <w:p w14:paraId="07A59B08" w14:textId="77777777" w:rsidR="002C40E1" w:rsidRDefault="002C40E1" w:rsidP="002C40E1">
      <w:pPr>
        <w:tabs>
          <w:tab w:val="center" w:pos="4680"/>
          <w:tab w:val="right" w:pos="9360"/>
        </w:tabs>
        <w:jc w:val="center"/>
      </w:pPr>
    </w:p>
    <w:p w14:paraId="1A4E9113" w14:textId="77777777" w:rsidR="004B17E3" w:rsidRDefault="004B17E3"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65F3FB" w14:textId="2F34DEA8" w:rsidR="00FB60FE" w:rsidRDefault="00FB60FE"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32742">
        <w:t>PROGRAM APPLICABILITY</w:t>
      </w:r>
      <w:r w:rsidR="00FA4F3F" w:rsidRPr="00732742">
        <w:t>:</w:t>
      </w:r>
      <w:r w:rsidR="004A66BB">
        <w:t xml:space="preserve">  </w:t>
      </w:r>
      <w:hyperlink r:id="rId12" w:history="1">
        <w:r w:rsidR="00A27286" w:rsidRPr="00434FE9">
          <w:rPr>
            <w:rStyle w:val="Hyperlink"/>
          </w:rPr>
          <w:t xml:space="preserve">IMC </w:t>
        </w:r>
        <w:r w:rsidRPr="00434FE9">
          <w:rPr>
            <w:rStyle w:val="Hyperlink"/>
          </w:rPr>
          <w:t>2515</w:t>
        </w:r>
        <w:r w:rsidR="0059590F" w:rsidRPr="00434FE9">
          <w:rPr>
            <w:rStyle w:val="Hyperlink"/>
          </w:rPr>
          <w:t>B</w:t>
        </w:r>
        <w:r w:rsidR="00EB2DF9" w:rsidRPr="00434FE9">
          <w:rPr>
            <w:rStyle w:val="Hyperlink"/>
          </w:rPr>
          <w:t>,</w:t>
        </w:r>
        <w:r w:rsidR="008640B0" w:rsidRPr="00434FE9">
          <w:rPr>
            <w:rStyle w:val="Hyperlink"/>
          </w:rPr>
          <w:t xml:space="preserve"> IMC</w:t>
        </w:r>
        <w:r w:rsidR="00EB2DF9" w:rsidRPr="00434FE9">
          <w:rPr>
            <w:rStyle w:val="Hyperlink"/>
          </w:rPr>
          <w:t xml:space="preserve"> 2201</w:t>
        </w:r>
        <w:r w:rsidR="0059590F" w:rsidRPr="00434FE9">
          <w:rPr>
            <w:rStyle w:val="Hyperlink"/>
          </w:rPr>
          <w:t>B</w:t>
        </w:r>
      </w:hyperlink>
    </w:p>
    <w:p w14:paraId="6BA760E8" w14:textId="77777777" w:rsidR="002C40E1" w:rsidRDefault="002C40E1"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p>
    <w:p w14:paraId="08194792" w14:textId="773948B6" w:rsidR="00FB60FE" w:rsidRDefault="00FB60FE"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r w:rsidRPr="00732742">
        <w:t>CORNERSTONES:</w:t>
      </w:r>
      <w:r w:rsidRPr="00732742">
        <w:tab/>
        <w:t>ALL</w:t>
      </w:r>
    </w:p>
    <w:p w14:paraId="46AEAAE7" w14:textId="77777777" w:rsidR="002C40E1" w:rsidRDefault="002C40E1"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p>
    <w:p w14:paraId="791782EE" w14:textId="2B559A75" w:rsidR="00B31BD8" w:rsidRDefault="00B31BD8"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rPr>
          <w:rStyle w:val="Hyperlink"/>
        </w:rPr>
      </w:pPr>
      <w:r>
        <w:t>INSPECTION BASIS:</w:t>
      </w:r>
      <w:r w:rsidR="004A66BB">
        <w:tab/>
      </w:r>
      <w:hyperlink r:id="rId13" w:history="1">
        <w:r w:rsidR="0072465E" w:rsidRPr="00097C34">
          <w:rPr>
            <w:rStyle w:val="Hyperlink"/>
          </w:rPr>
          <w:t>IMC 0308</w:t>
        </w:r>
        <w:r w:rsidR="00C53C8C" w:rsidRPr="00097C34">
          <w:rPr>
            <w:rStyle w:val="Hyperlink"/>
          </w:rPr>
          <w:t xml:space="preserve"> Attachment 2</w:t>
        </w:r>
      </w:hyperlink>
    </w:p>
    <w:p w14:paraId="5078307C" w14:textId="08F45F48" w:rsidR="002C40E1" w:rsidRDefault="002C40E1"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p>
    <w:p w14:paraId="4EA3B1AF" w14:textId="21F810AC" w:rsidR="00307DCD" w:rsidRPr="00732742" w:rsidRDefault="00307DCD" w:rsidP="002C40E1">
      <w:pPr>
        <w:widowControl/>
        <w:tabs>
          <w:tab w:val="left" w:pos="274"/>
          <w:tab w:val="left" w:pos="806"/>
          <w:tab w:val="left" w:pos="1440"/>
          <w:tab w:val="left" w:pos="2430"/>
          <w:tab w:val="left" w:pos="3240"/>
          <w:tab w:val="left" w:pos="3874"/>
          <w:tab w:val="left" w:pos="4507"/>
          <w:tab w:val="left" w:pos="5040"/>
          <w:tab w:val="left" w:pos="5674"/>
          <w:tab w:val="left" w:pos="6307"/>
          <w:tab w:val="left" w:pos="7474"/>
          <w:tab w:val="left" w:pos="8107"/>
          <w:tab w:val="left" w:pos="8726"/>
        </w:tabs>
      </w:pPr>
    </w:p>
    <w:p w14:paraId="4B3E7476" w14:textId="2DE8D6DF" w:rsidR="00973397" w:rsidRDefault="00FB60FE" w:rsidP="00FF36EC">
      <w:pPr>
        <w:pStyle w:val="Heading1"/>
        <w:tabs>
          <w:tab w:val="clear" w:pos="2074"/>
          <w:tab w:val="clear" w:pos="2707"/>
          <w:tab w:val="left" w:pos="2430"/>
        </w:tabs>
        <w:spacing w:before="0" w:after="0"/>
      </w:pPr>
      <w:bookmarkStart w:id="0" w:name="_Hlk26451500"/>
      <w:r w:rsidRPr="006D441B">
        <w:t>95001-01</w:t>
      </w:r>
      <w:r w:rsidRPr="006D441B">
        <w:tab/>
        <w:t>INSPECTION OBJECTIVES</w:t>
      </w:r>
    </w:p>
    <w:p w14:paraId="5887E9F9" w14:textId="44A453D7" w:rsidR="002C40E1" w:rsidRPr="002C40E1" w:rsidRDefault="002C40E1" w:rsidP="002C40E1"/>
    <w:p w14:paraId="092D197F" w14:textId="7127E1CD" w:rsidR="00FB60FE" w:rsidRDefault="00FB60FE" w:rsidP="002C40E1">
      <w:pPr>
        <w:pStyle w:val="Heading2"/>
        <w:keepLines/>
        <w:numPr>
          <w:ilvl w:val="1"/>
          <w:numId w:val="19"/>
        </w:numPr>
        <w:spacing w:before="0"/>
        <w:ind w:left="806" w:hanging="806"/>
        <w:jc w:val="left"/>
      </w:pPr>
      <w:r w:rsidRPr="00732742">
        <w:t xml:space="preserve">To </w:t>
      </w:r>
      <w:r w:rsidR="004073CF">
        <w:t>ensure</w:t>
      </w:r>
      <w:r w:rsidR="004073CF" w:rsidRPr="00732742">
        <w:t xml:space="preserve"> </w:t>
      </w:r>
      <w:r w:rsidRPr="00732742">
        <w:t>that the root</w:t>
      </w:r>
      <w:r w:rsidR="00870181">
        <w:t xml:space="preserve">- </w:t>
      </w:r>
      <w:r w:rsidRPr="00732742">
        <w:t xml:space="preserve">and contributing causes of </w:t>
      </w:r>
      <w:r w:rsidR="00CA6762" w:rsidRPr="00732742">
        <w:rPr>
          <w:i/>
        </w:rPr>
        <w:t>individual and collective (multiple inputs)</w:t>
      </w:r>
      <w:r w:rsidR="00CA6762" w:rsidRPr="00732742">
        <w:t xml:space="preserve"> </w:t>
      </w:r>
      <w:r w:rsidR="0012311D">
        <w:t>white</w:t>
      </w:r>
      <w:r w:rsidR="0012311D" w:rsidRPr="00732742">
        <w:t xml:space="preserve"> </w:t>
      </w:r>
      <w:r w:rsidRPr="00732742">
        <w:t>performance issues are understood</w:t>
      </w:r>
      <w:proofErr w:type="gramStart"/>
      <w:r w:rsidRPr="00732742">
        <w:t>.</w:t>
      </w:r>
      <w:r w:rsidR="00237D20" w:rsidRPr="00237D20">
        <w:t xml:space="preserve"> </w:t>
      </w:r>
      <w:proofErr w:type="gramEnd"/>
      <w:r w:rsidR="00237D20" w:rsidRPr="00732742">
        <w:t>[C2]</w:t>
      </w:r>
    </w:p>
    <w:p w14:paraId="220E6857" w14:textId="58E039A7" w:rsidR="002C40E1" w:rsidRPr="002C40E1" w:rsidRDefault="002C40E1" w:rsidP="002C40E1"/>
    <w:p w14:paraId="4F91A9CF" w14:textId="7F8B8F88" w:rsidR="00FB60FE" w:rsidRDefault="00FB60FE" w:rsidP="002C40E1">
      <w:pPr>
        <w:pStyle w:val="Heading2"/>
        <w:keepNext w:val="0"/>
        <w:numPr>
          <w:ilvl w:val="1"/>
          <w:numId w:val="19"/>
        </w:numPr>
        <w:spacing w:before="0"/>
        <w:jc w:val="left"/>
      </w:pPr>
      <w:r w:rsidRPr="00732742">
        <w:t xml:space="preserve">To </w:t>
      </w:r>
      <w:r w:rsidR="004E7E3E">
        <w:t>ensure</w:t>
      </w:r>
      <w:r w:rsidR="004E7E3E" w:rsidRPr="00732742">
        <w:t xml:space="preserve"> </w:t>
      </w:r>
      <w:r w:rsidRPr="00732742">
        <w:t xml:space="preserve">that the extent of condition and extent of cause of </w:t>
      </w:r>
      <w:r w:rsidR="00CF35E7" w:rsidRPr="00732742">
        <w:rPr>
          <w:i/>
        </w:rPr>
        <w:t>individual and collective (multiple inputs)</w:t>
      </w:r>
      <w:r w:rsidR="00CF35E7" w:rsidRPr="00732742">
        <w:t xml:space="preserve"> </w:t>
      </w:r>
      <w:r w:rsidR="0012311D" w:rsidRPr="0012311D">
        <w:t xml:space="preserve">white </w:t>
      </w:r>
      <w:r w:rsidRPr="0012311D">
        <w:t>performance</w:t>
      </w:r>
      <w:r w:rsidRPr="00732742">
        <w:t xml:space="preserve"> issues are identified</w:t>
      </w:r>
      <w:proofErr w:type="gramStart"/>
      <w:r w:rsidRPr="00732742">
        <w:t>.</w:t>
      </w:r>
      <w:r w:rsidR="00237D20" w:rsidRPr="00732742">
        <w:t xml:space="preserve"> </w:t>
      </w:r>
      <w:proofErr w:type="gramEnd"/>
      <w:r w:rsidR="00237D20" w:rsidRPr="00732742">
        <w:t>[C2]</w:t>
      </w:r>
    </w:p>
    <w:p w14:paraId="402FEA0A" w14:textId="2D10A88A" w:rsidR="002C40E1" w:rsidRPr="002C40E1" w:rsidRDefault="002C40E1" w:rsidP="002C40E1"/>
    <w:p w14:paraId="222C495C" w14:textId="093255C8" w:rsidR="00394C4E" w:rsidRDefault="00FB60FE" w:rsidP="002C40E1">
      <w:pPr>
        <w:pStyle w:val="Heading2"/>
        <w:keepNext w:val="0"/>
        <w:numPr>
          <w:ilvl w:val="1"/>
          <w:numId w:val="19"/>
        </w:numPr>
        <w:spacing w:before="0"/>
        <w:jc w:val="left"/>
      </w:pPr>
      <w:r w:rsidRPr="00732742">
        <w:t xml:space="preserve">To </w:t>
      </w:r>
      <w:r w:rsidR="0099678D">
        <w:t>ensure</w:t>
      </w:r>
      <w:r w:rsidR="0099678D" w:rsidRPr="00732742">
        <w:t xml:space="preserve"> </w:t>
      </w:r>
      <w:r w:rsidRPr="00732742">
        <w:t xml:space="preserve">that </w:t>
      </w:r>
      <w:r w:rsidR="00AB7344">
        <w:t>completed</w:t>
      </w:r>
      <w:r w:rsidR="00AB7344" w:rsidRPr="00732742">
        <w:t xml:space="preserve"> </w:t>
      </w:r>
      <w:r w:rsidRPr="00732742">
        <w:t xml:space="preserve">corrective actions </w:t>
      </w:r>
      <w:r w:rsidR="00CF43EB" w:rsidRPr="00732742">
        <w:t xml:space="preserve">to address and </w:t>
      </w:r>
      <w:r w:rsidR="007D069D">
        <w:t>preclude repetition</w:t>
      </w:r>
      <w:r w:rsidR="00CF43EB" w:rsidRPr="00732742">
        <w:t xml:space="preserve"> of </w:t>
      </w:r>
      <w:r w:rsidR="003100E0">
        <w:t>white</w:t>
      </w:r>
      <w:r w:rsidR="003100E0" w:rsidRPr="00732742">
        <w:t xml:space="preserve"> </w:t>
      </w:r>
      <w:r w:rsidRPr="00732742">
        <w:t>performance issues</w:t>
      </w:r>
      <w:r w:rsidR="00E83CC4" w:rsidRPr="00732742">
        <w:t xml:space="preserve"> </w:t>
      </w:r>
      <w:r w:rsidRPr="00732742">
        <w:t xml:space="preserve">are </w:t>
      </w:r>
      <w:r w:rsidR="00CF43EB" w:rsidRPr="00732742">
        <w:t>prompt</w:t>
      </w:r>
      <w:r w:rsidR="00EA4448">
        <w:t xml:space="preserve"> </w:t>
      </w:r>
      <w:r w:rsidR="00CF43EB" w:rsidRPr="00732742">
        <w:t>and effective</w:t>
      </w:r>
      <w:r w:rsidRPr="00732742">
        <w:t>.</w:t>
      </w:r>
    </w:p>
    <w:p w14:paraId="6B118C75" w14:textId="731E8D0C" w:rsidR="002C40E1" w:rsidRPr="002C40E1" w:rsidRDefault="002C40E1" w:rsidP="002C40E1"/>
    <w:p w14:paraId="18071C20" w14:textId="1B464431" w:rsidR="00D028B5" w:rsidRDefault="00D028B5" w:rsidP="002C40E1">
      <w:pPr>
        <w:pStyle w:val="Heading2"/>
        <w:keepNext w:val="0"/>
        <w:numPr>
          <w:ilvl w:val="1"/>
          <w:numId w:val="19"/>
        </w:numPr>
        <w:spacing w:before="0"/>
        <w:jc w:val="left"/>
      </w:pPr>
      <w:r w:rsidRPr="00732742">
        <w:t xml:space="preserve">To </w:t>
      </w:r>
      <w:r w:rsidR="00185174">
        <w:t>ensure</w:t>
      </w:r>
      <w:r w:rsidR="00185174" w:rsidRPr="00732742">
        <w:t xml:space="preserve"> </w:t>
      </w:r>
      <w:r w:rsidRPr="00732742">
        <w:t xml:space="preserve">that </w:t>
      </w:r>
      <w:r w:rsidR="00CB7E2C">
        <w:t xml:space="preserve">pending </w:t>
      </w:r>
      <w:r w:rsidRPr="00732742">
        <w:t xml:space="preserve">corrective </w:t>
      </w:r>
      <w:r w:rsidR="00CB7E2C">
        <w:t xml:space="preserve">action </w:t>
      </w:r>
      <w:r>
        <w:t>plans</w:t>
      </w:r>
      <w:r w:rsidRPr="00732742">
        <w:t xml:space="preserve"> </w:t>
      </w:r>
      <w:r>
        <w:t xml:space="preserve">direct prompt </w:t>
      </w:r>
      <w:r w:rsidR="00A92842">
        <w:t xml:space="preserve">and </w:t>
      </w:r>
      <w:r w:rsidR="00DE67D6">
        <w:t xml:space="preserve">effective </w:t>
      </w:r>
      <w:r>
        <w:t xml:space="preserve">actions to </w:t>
      </w:r>
      <w:r w:rsidRPr="00732742">
        <w:t xml:space="preserve">address and </w:t>
      </w:r>
      <w:r>
        <w:t>preclude repetition</w:t>
      </w:r>
      <w:r w:rsidRPr="00732742">
        <w:t xml:space="preserve"> of </w:t>
      </w:r>
      <w:r w:rsidR="003100E0">
        <w:t>white</w:t>
      </w:r>
      <w:r w:rsidR="003100E0" w:rsidRPr="00732742">
        <w:t xml:space="preserve"> </w:t>
      </w:r>
      <w:r w:rsidRPr="00732742">
        <w:t>performance issues.</w:t>
      </w:r>
    </w:p>
    <w:p w14:paraId="71B2BDA0" w14:textId="6F3146FE" w:rsidR="002C40E1" w:rsidRDefault="002C40E1" w:rsidP="002C40E1"/>
    <w:p w14:paraId="31500D07" w14:textId="507D6560" w:rsidR="002C40E1" w:rsidRPr="002C40E1" w:rsidRDefault="002C40E1" w:rsidP="002C40E1"/>
    <w:bookmarkEnd w:id="0"/>
    <w:p w14:paraId="22B39C10" w14:textId="230DD7B0" w:rsidR="00FB60FE" w:rsidRDefault="00FB60FE" w:rsidP="008A0E03">
      <w:pPr>
        <w:pStyle w:val="StyleHeading1"/>
      </w:pPr>
      <w:r w:rsidRPr="00732742">
        <w:t>95001-02</w:t>
      </w:r>
      <w:r w:rsidRPr="00732742">
        <w:tab/>
        <w:t>INSPECTION REQUIREMENTS</w:t>
      </w:r>
    </w:p>
    <w:p w14:paraId="651832FC" w14:textId="75A6EB50" w:rsidR="002C40E1" w:rsidRPr="002C40E1" w:rsidRDefault="002C40E1" w:rsidP="002C40E1"/>
    <w:p w14:paraId="5116371D" w14:textId="6C68CDCA" w:rsidR="00AE0A71" w:rsidRDefault="00AE0A71" w:rsidP="002C40E1">
      <w:pPr>
        <w:pStyle w:val="Heading2"/>
        <w:spacing w:before="0"/>
        <w:rPr>
          <w:u w:val="single"/>
        </w:rPr>
      </w:pPr>
      <w:r>
        <w:t>02.01</w:t>
      </w:r>
      <w:r>
        <w:tab/>
      </w:r>
      <w:r w:rsidR="00E73228">
        <w:rPr>
          <w:u w:val="single"/>
        </w:rPr>
        <w:t>General Requirements</w:t>
      </w:r>
    </w:p>
    <w:p w14:paraId="0BABB79F" w14:textId="71BC559B" w:rsidR="002C40E1" w:rsidRPr="002C40E1" w:rsidRDefault="002C40E1" w:rsidP="002C40E1"/>
    <w:p w14:paraId="43EEA0C6" w14:textId="55AFFE57" w:rsidR="000323A2" w:rsidRDefault="003F06F0" w:rsidP="002C40E1">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t>Follow</w:t>
      </w:r>
      <w:r w:rsidR="00CC7426">
        <w:t xml:space="preserve"> </w:t>
      </w:r>
      <w:r w:rsidR="006C6EE8">
        <w:t xml:space="preserve">general requirements and guidance in </w:t>
      </w:r>
      <w:r w:rsidR="001F17E4">
        <w:t>I</w:t>
      </w:r>
      <w:r w:rsidR="00E7442F">
        <w:t xml:space="preserve">nspection </w:t>
      </w:r>
      <w:r w:rsidR="001F17E4">
        <w:t>M</w:t>
      </w:r>
      <w:r w:rsidR="00E7442F">
        <w:t xml:space="preserve">anual </w:t>
      </w:r>
      <w:r w:rsidR="001F17E4">
        <w:t>C</w:t>
      </w:r>
      <w:r w:rsidR="00E7442F">
        <w:t>hapter (IMC) 2515 Appendix B</w:t>
      </w:r>
      <w:r w:rsidR="006C6EE8">
        <w:t>,</w:t>
      </w:r>
      <w:r w:rsidR="00E7442F">
        <w:t xml:space="preserve"> </w:t>
      </w:r>
      <w:r w:rsidR="006C6EE8">
        <w:t>“</w:t>
      </w:r>
      <w:r w:rsidR="00E7442F">
        <w:t>Supplemental Inspection Program</w:t>
      </w:r>
      <w:r w:rsidR="006C6EE8">
        <w:t>.”</w:t>
      </w:r>
      <w:r w:rsidR="00E7442F">
        <w:t xml:space="preserve"> </w:t>
      </w:r>
      <w:r w:rsidR="006C6EE8">
        <w:t xml:space="preserve"> </w:t>
      </w:r>
      <w:r w:rsidR="00747CD7">
        <w:t>Among the areas addressed are</w:t>
      </w:r>
      <w:r w:rsidR="00184915">
        <w:t>:</w:t>
      </w:r>
      <w:r w:rsidR="000323A2" w:rsidRPr="000323A2">
        <w:rPr>
          <w:color w:val="000000"/>
        </w:rPr>
        <w:t xml:space="preserve"> </w:t>
      </w:r>
    </w:p>
    <w:p w14:paraId="5BBD368E" w14:textId="0883769C" w:rsidR="002C40E1" w:rsidRDefault="002C40E1" w:rsidP="002C40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19A4203C" w14:textId="528DAF70" w:rsidR="004B1DC8" w:rsidRDefault="000808E6" w:rsidP="007E4D8D">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rsidRPr="00FE6364">
        <w:t xml:space="preserve">Enhanced Inspection, Assessment, </w:t>
      </w:r>
      <w:r>
        <w:t>a</w:t>
      </w:r>
      <w:r w:rsidRPr="00FE6364">
        <w:t xml:space="preserve">nd </w:t>
      </w:r>
      <w:r w:rsidRPr="00B34B8C">
        <w:t>Successful Completion</w:t>
      </w:r>
      <w:r w:rsidRPr="00B34B8C" w:rsidDel="00B34B8C">
        <w:t xml:space="preserve"> </w:t>
      </w:r>
      <w:r w:rsidR="00077A4C">
        <w:t>(</w:t>
      </w:r>
      <w:r w:rsidR="00A7647D">
        <w:t>2515B-07)</w:t>
      </w:r>
    </w:p>
    <w:p w14:paraId="5C4D2E0C" w14:textId="743BB7F7" w:rsidR="00953AC6" w:rsidRDefault="004466AE" w:rsidP="007E4D8D">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 xml:space="preserve">Initiating, </w:t>
      </w:r>
      <w:r w:rsidR="004C2E2F">
        <w:t>Delaying</w:t>
      </w:r>
      <w:r w:rsidR="00BD5574">
        <w:t xml:space="preserve">, Suspending, or </w:t>
      </w:r>
      <w:r>
        <w:t>Expanding</w:t>
      </w:r>
      <w:r w:rsidR="00DD73E0">
        <w:t xml:space="preserve"> Supplemental Inspection </w:t>
      </w:r>
      <w:r w:rsidR="00AB43B0">
        <w:t>(</w:t>
      </w:r>
      <w:r w:rsidR="00342629">
        <w:t>2515B-08)</w:t>
      </w:r>
    </w:p>
    <w:p w14:paraId="17EC6C63" w14:textId="01D882AC" w:rsidR="00953AC6" w:rsidRDefault="00130BDC" w:rsidP="007E4D8D">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F</w:t>
      </w:r>
      <w:r w:rsidRPr="001F5049">
        <w:t xml:space="preserve">indings, Violations, General- </w:t>
      </w:r>
      <w:r>
        <w:t>a</w:t>
      </w:r>
      <w:r w:rsidRPr="001F5049">
        <w:t>nd Significant Weaknesses</w:t>
      </w:r>
      <w:r>
        <w:t xml:space="preserve"> </w:t>
      </w:r>
      <w:r w:rsidR="00342629">
        <w:t>(2515B-09)</w:t>
      </w:r>
    </w:p>
    <w:p w14:paraId="6406C643" w14:textId="2BB35D0D" w:rsidR="00953AC6" w:rsidRDefault="004A6B6E" w:rsidP="007E4D8D">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Inspector Requirements</w:t>
      </w:r>
      <w:r w:rsidR="00721D52">
        <w:t xml:space="preserve">, </w:t>
      </w:r>
      <w:r w:rsidR="00A56A00">
        <w:t>Reactor Oversight Process (</w:t>
      </w:r>
      <w:r>
        <w:t>ROP</w:t>
      </w:r>
      <w:r w:rsidR="00A56A00">
        <w:t>)</w:t>
      </w:r>
      <w:r>
        <w:t xml:space="preserve"> Expectations</w:t>
      </w:r>
      <w:r w:rsidR="00721D52">
        <w:t xml:space="preserve">, </w:t>
      </w:r>
      <w:r w:rsidR="00064121">
        <w:t xml:space="preserve">and </w:t>
      </w:r>
      <w:r w:rsidR="008352F3">
        <w:t>Regulatory Obligations</w:t>
      </w:r>
      <w:r w:rsidR="00342629">
        <w:t xml:space="preserve"> </w:t>
      </w:r>
      <w:r w:rsidR="00F02D61">
        <w:t>(2515</w:t>
      </w:r>
      <w:r w:rsidR="00DB05D7">
        <w:t>B</w:t>
      </w:r>
      <w:r w:rsidR="00F02D61">
        <w:t>-10)</w:t>
      </w:r>
    </w:p>
    <w:p w14:paraId="203F8C65" w14:textId="1B057AF7" w:rsidR="00953AC6" w:rsidRDefault="006C1FFA" w:rsidP="007E4D8D">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r>
        <w:t xml:space="preserve">Follow-up Inspection of Planned Corrective Actions </w:t>
      </w:r>
      <w:r w:rsidR="00F02D61">
        <w:t>(2515</w:t>
      </w:r>
      <w:r w:rsidR="00DB05D7">
        <w:t>B</w:t>
      </w:r>
      <w:r w:rsidR="00F02D61">
        <w:t>-11)</w:t>
      </w:r>
    </w:p>
    <w:p w14:paraId="0D23A440" w14:textId="4C0575C2" w:rsidR="002C40E1" w:rsidRDefault="002C40E1" w:rsidP="002C40E1">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contextualSpacing/>
      </w:pPr>
    </w:p>
    <w:p w14:paraId="2462821C" w14:textId="356FB362" w:rsidR="002B3F1F" w:rsidRPr="008A0E03" w:rsidRDefault="000C6F71" w:rsidP="002C40E1">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 w:author="Telson, Ross" w:date="2021-06-24T11:29:00Z"/>
          <w:color w:val="000000"/>
        </w:rPr>
      </w:pPr>
      <w:r>
        <w:t>S</w:t>
      </w:r>
      <w:r w:rsidRPr="000B4F3B">
        <w:t xml:space="preserve">ufficiently </w:t>
      </w:r>
      <w:r>
        <w:t>c</w:t>
      </w:r>
      <w:r w:rsidR="002B3F1F" w:rsidRPr="000B4F3B">
        <w:t>hallenge</w:t>
      </w:r>
      <w:r w:rsidR="002B3F1F" w:rsidRPr="00BA3913">
        <w:t xml:space="preserve"> aspects of the licensee’s </w:t>
      </w:r>
      <w:r w:rsidR="002B3F1F">
        <w:t xml:space="preserve">problem identification, causal analysis, and </w:t>
      </w:r>
      <w:r w:rsidR="002B3F1F" w:rsidRPr="00BA3913">
        <w:t xml:space="preserve">corrective actions to ensure the </w:t>
      </w:r>
      <w:r w:rsidR="002B3F1F" w:rsidRPr="000B4F3B">
        <w:t>causes</w:t>
      </w:r>
      <w:r w:rsidR="002B3F1F" w:rsidRPr="00BA3913">
        <w:t xml:space="preserve"> of </w:t>
      </w:r>
      <w:r w:rsidR="006E47CA" w:rsidRPr="00BA3913">
        <w:t xml:space="preserve">the </w:t>
      </w:r>
      <w:r w:rsidR="002B3F1F" w:rsidRPr="00BA3913">
        <w:t xml:space="preserve">performance </w:t>
      </w:r>
      <w:r w:rsidR="002B3F1F" w:rsidRPr="000B4F3B">
        <w:t>issue</w:t>
      </w:r>
      <w:r w:rsidR="002B3F1F">
        <w:t>s</w:t>
      </w:r>
      <w:r w:rsidR="002B3F1F" w:rsidRPr="000B4F3B">
        <w:t xml:space="preserve"> </w:t>
      </w:r>
      <w:r w:rsidR="006E47CA">
        <w:t>are</w:t>
      </w:r>
      <w:r w:rsidR="002B3F1F" w:rsidRPr="00BA3913">
        <w:t xml:space="preserve"> correctly identified and corrective actions are </w:t>
      </w:r>
      <w:r w:rsidR="002B3F1F">
        <w:t>adequate</w:t>
      </w:r>
      <w:r w:rsidR="002B3F1F" w:rsidRPr="00BA3913">
        <w:t xml:space="preserve"> to promptly and effectively address and preclude repetition</w:t>
      </w:r>
      <w:r w:rsidR="002B3F1F">
        <w:t>.</w:t>
      </w:r>
    </w:p>
    <w:p w14:paraId="19419550" w14:textId="1AEE382D" w:rsidR="00964113" w:rsidRPr="008A0E03" w:rsidRDefault="00964113" w:rsidP="001533CA">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2" w:author="Telson, Ross" w:date="2021-06-24T11:30:00Z">
        <w:r w:rsidRPr="00964113">
          <w:rPr>
            <w:color w:val="000000"/>
          </w:rPr>
          <w:lastRenderedPageBreak/>
          <w:t>Key terminology used in this and other supplemental inspection procedures has been consolidated and explicitly defined in Inspection Manual Chapter (IMC) 2515 Appendix</w:t>
        </w:r>
        <w:r>
          <w:rPr>
            <w:color w:val="000000"/>
          </w:rPr>
          <w:t> </w:t>
        </w:r>
        <w:r w:rsidRPr="00964113">
          <w:rPr>
            <w:color w:val="000000"/>
          </w:rPr>
          <w:t xml:space="preserve">B “Supplemental Inspection Program,” Section 04, “Definitions.”  Employ these terms as defined.  </w:t>
        </w:r>
      </w:ins>
      <w:ins w:id="3" w:author="Telson, Ross" w:date="2021-08-02T07:48:00Z">
        <w:r w:rsidR="003706E9">
          <w:rPr>
            <w:color w:val="000000"/>
          </w:rPr>
          <w:t>T</w:t>
        </w:r>
        <w:r w:rsidR="003706E9" w:rsidRPr="00576DC1">
          <w:rPr>
            <w:color w:val="000000"/>
          </w:rPr>
          <w:t>erminology used in this procedure</w:t>
        </w:r>
        <w:r w:rsidR="003706E9" w:rsidRPr="00576DC1" w:rsidDel="00576DC1">
          <w:rPr>
            <w:color w:val="000000"/>
          </w:rPr>
          <w:t xml:space="preserve"> </w:t>
        </w:r>
        <w:r w:rsidR="003706E9" w:rsidRPr="00964113">
          <w:rPr>
            <w:color w:val="000000"/>
          </w:rPr>
          <w:t xml:space="preserve">may </w:t>
        </w:r>
        <w:r w:rsidR="003706E9" w:rsidRPr="00433022">
          <w:rPr>
            <w:color w:val="000000"/>
          </w:rPr>
          <w:t>be defined differently by licensees</w:t>
        </w:r>
        <w:r w:rsidR="003706E9" w:rsidRPr="00964113">
          <w:rPr>
            <w:color w:val="000000"/>
          </w:rPr>
          <w:t>.</w:t>
        </w:r>
      </w:ins>
      <w:ins w:id="4" w:author="Telson, Ross" w:date="2021-06-24T11:30:00Z">
        <w:r w:rsidRPr="00964113">
          <w:rPr>
            <w:color w:val="000000"/>
          </w:rPr>
          <w:t xml:space="preserve">  </w:t>
        </w:r>
      </w:ins>
    </w:p>
    <w:p w14:paraId="56620F68" w14:textId="3669FE10" w:rsidR="002C40E1" w:rsidRPr="00A05D80" w:rsidRDefault="002C40E1" w:rsidP="00C9497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0A802C12" w14:textId="2B60EE50" w:rsidR="00FB60FE" w:rsidRDefault="00FB60FE" w:rsidP="008A0E03">
      <w:pPr>
        <w:pStyle w:val="Heading2"/>
        <w:keepLines/>
        <w:spacing w:before="0"/>
        <w:jc w:val="left"/>
        <w:rPr>
          <w:u w:val="single"/>
        </w:rPr>
      </w:pPr>
      <w:r w:rsidRPr="00732742">
        <w:t>02</w:t>
      </w:r>
      <w:r w:rsidR="00CF5CA2" w:rsidRPr="00732742">
        <w:t>.</w:t>
      </w:r>
      <w:r w:rsidRPr="00732742">
        <w:t>0</w:t>
      </w:r>
      <w:r w:rsidR="00692421">
        <w:t>2</w:t>
      </w:r>
      <w:r w:rsidRPr="00732742">
        <w:tab/>
      </w:r>
      <w:r w:rsidRPr="00732742">
        <w:rPr>
          <w:u w:val="single"/>
        </w:rPr>
        <w:t>Problem Identification</w:t>
      </w:r>
    </w:p>
    <w:p w14:paraId="40A33C58" w14:textId="1B4478EB" w:rsidR="002C40E1" w:rsidRPr="002C40E1" w:rsidRDefault="002C40E1" w:rsidP="002C40E1"/>
    <w:p w14:paraId="6AA053DE" w14:textId="433343DF" w:rsidR="00FB60FE" w:rsidRDefault="002E0411" w:rsidP="00C94977">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ins w:id="5" w:author="Telson, Ross" w:date="2021-06-24T11:05:00Z">
        <w:r>
          <w:rPr>
            <w:color w:val="000000"/>
          </w:rPr>
          <w:t xml:space="preserve">Determine whether </w:t>
        </w:r>
      </w:ins>
      <w:r w:rsidR="00FB60FE" w:rsidRPr="00732742">
        <w:rPr>
          <w:color w:val="000000"/>
        </w:rPr>
        <w:t xml:space="preserve">the evaluation </w:t>
      </w:r>
      <w:r w:rsidR="00E4348E" w:rsidRPr="00732742">
        <w:rPr>
          <w:color w:val="000000"/>
        </w:rPr>
        <w:t xml:space="preserve">documented </w:t>
      </w:r>
      <w:r w:rsidR="00FB60FE" w:rsidRPr="00732742">
        <w:rPr>
          <w:color w:val="000000"/>
        </w:rPr>
        <w:t>who</w:t>
      </w:r>
      <w:r w:rsidR="008760AF" w:rsidRPr="00732742">
        <w:rPr>
          <w:color w:val="000000"/>
        </w:rPr>
        <w:t xml:space="preserve"> identified the </w:t>
      </w:r>
      <w:r w:rsidR="001429EB">
        <w:rPr>
          <w:color w:val="000000"/>
        </w:rPr>
        <w:t xml:space="preserve">performance </w:t>
      </w:r>
      <w:r w:rsidR="008760AF" w:rsidRPr="00732742">
        <w:rPr>
          <w:color w:val="000000"/>
        </w:rPr>
        <w:t>issue</w:t>
      </w:r>
      <w:r w:rsidR="005C0BA3" w:rsidRPr="00732742">
        <w:rPr>
          <w:color w:val="000000"/>
        </w:rPr>
        <w:t>(s)</w:t>
      </w:r>
      <w:r w:rsidR="00FB60FE" w:rsidRPr="00732742">
        <w:rPr>
          <w:color w:val="000000"/>
        </w:rPr>
        <w:t xml:space="preserve"> (</w:t>
      </w:r>
      <w:r w:rsidR="00047D66">
        <w:rPr>
          <w:color w:val="000000"/>
        </w:rPr>
        <w:t>e.</w:t>
      </w:r>
      <w:r w:rsidR="002A0F1A">
        <w:rPr>
          <w:color w:val="000000"/>
        </w:rPr>
        <w:t>g</w:t>
      </w:r>
      <w:r w:rsidR="00FB60FE" w:rsidRPr="00732742">
        <w:rPr>
          <w:color w:val="000000"/>
        </w:rPr>
        <w:t>.</w:t>
      </w:r>
      <w:r w:rsidR="008760AF" w:rsidRPr="00732742">
        <w:rPr>
          <w:color w:val="000000"/>
        </w:rPr>
        <w:t>,</w:t>
      </w:r>
      <w:r w:rsidR="00287A2C">
        <w:rPr>
          <w:color w:val="000000"/>
        </w:rPr>
        <w:t> </w:t>
      </w:r>
      <w:r w:rsidR="00FB60FE" w:rsidRPr="00732742">
        <w:rPr>
          <w:color w:val="000000"/>
        </w:rPr>
        <w:t>licensee</w:t>
      </w:r>
      <w:r w:rsidR="00E365E7" w:rsidRPr="00732742">
        <w:rPr>
          <w:color w:val="000000"/>
        </w:rPr>
        <w:noBreakHyphen/>
      </w:r>
      <w:r w:rsidR="001B7908" w:rsidRPr="00732742">
        <w:rPr>
          <w:color w:val="000000"/>
        </w:rPr>
        <w:t>identified</w:t>
      </w:r>
      <w:r w:rsidR="00FB60FE" w:rsidRPr="00732742">
        <w:rPr>
          <w:color w:val="000000"/>
        </w:rPr>
        <w:t xml:space="preserve">, </w:t>
      </w:r>
      <w:r w:rsidR="00D849F1" w:rsidRPr="00732742">
        <w:rPr>
          <w:color w:val="000000"/>
        </w:rPr>
        <w:t>self-</w:t>
      </w:r>
      <w:r w:rsidR="00FB60FE" w:rsidRPr="00732742">
        <w:rPr>
          <w:color w:val="000000"/>
        </w:rPr>
        <w:t>reveal</w:t>
      </w:r>
      <w:r w:rsidR="00E50E38" w:rsidRPr="00732742">
        <w:rPr>
          <w:color w:val="000000"/>
        </w:rPr>
        <w:t>ed</w:t>
      </w:r>
      <w:r w:rsidR="00FB60FE" w:rsidRPr="00732742">
        <w:rPr>
          <w:color w:val="000000"/>
        </w:rPr>
        <w:t>, or NRC</w:t>
      </w:r>
      <w:r w:rsidR="001B7908" w:rsidRPr="00732742">
        <w:rPr>
          <w:color w:val="000000"/>
        </w:rPr>
        <w:t>-identified</w:t>
      </w:r>
      <w:r w:rsidR="00FB60FE" w:rsidRPr="00732742">
        <w:rPr>
          <w:color w:val="000000"/>
        </w:rPr>
        <w:t>) and under what conditions.</w:t>
      </w:r>
    </w:p>
    <w:p w14:paraId="191D1BBE" w14:textId="3EE3CCFE" w:rsidR="002C40E1" w:rsidRDefault="002C40E1" w:rsidP="00C9497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219C59B3" w14:textId="20BF88F9" w:rsidR="00FB60FE" w:rsidRDefault="002E0411" w:rsidP="00C94977">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6" w:author="Telson, Ross" w:date="2021-06-24T11:06:00Z">
        <w:r>
          <w:rPr>
            <w:color w:val="000000"/>
          </w:rPr>
          <w:t>Determine whether</w:t>
        </w:r>
      </w:ins>
      <w:r w:rsidR="00FB60FE" w:rsidRPr="00732742">
        <w:rPr>
          <w:color w:val="000000"/>
        </w:rPr>
        <w:t xml:space="preserve"> the evaluation document</w:t>
      </w:r>
      <w:r w:rsidR="00E4348E" w:rsidRPr="00732742">
        <w:rPr>
          <w:color w:val="000000"/>
        </w:rPr>
        <w:t>ed</w:t>
      </w:r>
      <w:r w:rsidR="00FB60FE" w:rsidRPr="00732742">
        <w:rPr>
          <w:color w:val="000000"/>
        </w:rPr>
        <w:t xml:space="preserve"> </w:t>
      </w:r>
      <w:r w:rsidR="00EF237B">
        <w:rPr>
          <w:color w:val="000000"/>
        </w:rPr>
        <w:t xml:space="preserve">when and for </w:t>
      </w:r>
      <w:r w:rsidR="00FB60FE" w:rsidRPr="00732742">
        <w:rPr>
          <w:color w:val="000000"/>
        </w:rPr>
        <w:t xml:space="preserve">how long the </w:t>
      </w:r>
      <w:r w:rsidR="001429EB">
        <w:rPr>
          <w:color w:val="000000"/>
        </w:rPr>
        <w:t xml:space="preserve">performance </w:t>
      </w:r>
      <w:r w:rsidR="00FB60FE" w:rsidRPr="00732742">
        <w:rPr>
          <w:color w:val="000000"/>
        </w:rPr>
        <w:t>issue</w:t>
      </w:r>
      <w:r w:rsidR="005C0BA3" w:rsidRPr="00732742">
        <w:rPr>
          <w:color w:val="000000"/>
        </w:rPr>
        <w:t>(s)</w:t>
      </w:r>
      <w:r w:rsidR="00FB60FE" w:rsidRPr="00732742">
        <w:rPr>
          <w:color w:val="000000"/>
        </w:rPr>
        <w:t xml:space="preserve"> existe</w:t>
      </w:r>
      <w:r w:rsidR="00156EA0">
        <w:rPr>
          <w:color w:val="000000"/>
        </w:rPr>
        <w:t xml:space="preserve">d </w:t>
      </w:r>
      <w:r w:rsidR="00FB60FE" w:rsidRPr="00732742">
        <w:rPr>
          <w:color w:val="000000"/>
        </w:rPr>
        <w:t>and prior opportunities for identification.</w:t>
      </w:r>
    </w:p>
    <w:p w14:paraId="715A58AB" w14:textId="443C0464" w:rsidR="002C40E1" w:rsidRDefault="002C40E1" w:rsidP="00C9497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54DFCE0B" w14:textId="6EF66C74" w:rsidR="00FB60FE" w:rsidRDefault="002E0411" w:rsidP="00C94977">
      <w:pPr>
        <w:widowControl/>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7" w:author="Telson, Ross" w:date="2021-06-24T11:06:00Z">
        <w:r>
          <w:rPr>
            <w:color w:val="000000"/>
          </w:rPr>
          <w:t>Determine whether</w:t>
        </w:r>
      </w:ins>
      <w:r w:rsidR="00FB60FE" w:rsidRPr="00732742">
        <w:rPr>
          <w:color w:val="000000"/>
        </w:rPr>
        <w:t xml:space="preserve"> the evaluation document</w:t>
      </w:r>
      <w:r w:rsidR="00E4348E" w:rsidRPr="00732742">
        <w:rPr>
          <w:color w:val="000000"/>
        </w:rPr>
        <w:t>ed</w:t>
      </w:r>
      <w:r w:rsidR="00FB60FE" w:rsidRPr="00732742">
        <w:rPr>
          <w:color w:val="000000"/>
        </w:rPr>
        <w:t xml:space="preserve"> </w:t>
      </w:r>
      <w:r w:rsidR="00A31AD2" w:rsidRPr="00732742">
        <w:rPr>
          <w:color w:val="000000"/>
        </w:rPr>
        <w:t xml:space="preserve">significant </w:t>
      </w:r>
      <w:r w:rsidR="008760AF" w:rsidRPr="00732742">
        <w:rPr>
          <w:color w:val="000000"/>
        </w:rPr>
        <w:t>plant-</w:t>
      </w:r>
      <w:r w:rsidR="00FB60FE" w:rsidRPr="00732742">
        <w:rPr>
          <w:color w:val="000000"/>
        </w:rPr>
        <w:t xml:space="preserve">specific consequences and compliance concerns associated with the </w:t>
      </w:r>
      <w:r w:rsidR="00F07523">
        <w:rPr>
          <w:color w:val="000000"/>
        </w:rPr>
        <w:t xml:space="preserve">performance </w:t>
      </w:r>
      <w:r w:rsidR="00FB60FE" w:rsidRPr="00732742">
        <w:rPr>
          <w:color w:val="000000"/>
        </w:rPr>
        <w:t>issue</w:t>
      </w:r>
      <w:r w:rsidR="005C0BA3" w:rsidRPr="00732742">
        <w:rPr>
          <w:color w:val="000000"/>
        </w:rPr>
        <w:t>(s)</w:t>
      </w:r>
      <w:r w:rsidR="00FB60FE" w:rsidRPr="00732742">
        <w:rPr>
          <w:color w:val="000000"/>
        </w:rPr>
        <w:t>.</w:t>
      </w:r>
    </w:p>
    <w:p w14:paraId="0ABDA876" w14:textId="69D2BEF5" w:rsidR="002C40E1" w:rsidRDefault="002C40E1" w:rsidP="00C9497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533742F2" w14:textId="28F46447" w:rsidR="00FB60FE" w:rsidRDefault="00FB60FE" w:rsidP="008A0E03">
      <w:pPr>
        <w:pStyle w:val="Heading2"/>
        <w:spacing w:before="0"/>
        <w:jc w:val="left"/>
        <w:rPr>
          <w:u w:val="single"/>
        </w:rPr>
      </w:pPr>
      <w:r w:rsidRPr="00732742">
        <w:t>02</w:t>
      </w:r>
      <w:r w:rsidR="00CF5CA2" w:rsidRPr="00732742">
        <w:t>.</w:t>
      </w:r>
      <w:r w:rsidRPr="00732742">
        <w:t>0</w:t>
      </w:r>
      <w:r w:rsidR="00692421">
        <w:t>3</w:t>
      </w:r>
      <w:r w:rsidRPr="00732742">
        <w:tab/>
      </w:r>
      <w:r w:rsidR="00675268">
        <w:rPr>
          <w:u w:val="single"/>
        </w:rPr>
        <w:t>Causal Analysis</w:t>
      </w:r>
    </w:p>
    <w:p w14:paraId="42B7AE1E" w14:textId="54F4B1D1" w:rsidR="002C40E1" w:rsidRPr="002C40E1" w:rsidRDefault="002C40E1" w:rsidP="002C40E1"/>
    <w:p w14:paraId="0A101EF3" w14:textId="7EABA096" w:rsidR="00FB60FE" w:rsidRDefault="002E0411"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8" w:author="Telson, Ross" w:date="2021-06-24T11:06:00Z">
        <w:r>
          <w:rPr>
            <w:color w:val="000000"/>
          </w:rPr>
          <w:t>Determine whether</w:t>
        </w:r>
      </w:ins>
      <w:r w:rsidR="00FB60FE" w:rsidRPr="00732742">
        <w:rPr>
          <w:color w:val="000000"/>
        </w:rPr>
        <w:t xml:space="preserve"> the </w:t>
      </w:r>
      <w:r w:rsidR="002E2734">
        <w:rPr>
          <w:color w:val="000000"/>
        </w:rPr>
        <w:t>performance issue</w:t>
      </w:r>
      <w:r w:rsidR="005A1411">
        <w:rPr>
          <w:color w:val="000000"/>
        </w:rPr>
        <w:t>(s)</w:t>
      </w:r>
      <w:r w:rsidR="002E2734" w:rsidRPr="00732742">
        <w:rPr>
          <w:color w:val="000000"/>
        </w:rPr>
        <w:t xml:space="preserve"> </w:t>
      </w:r>
      <w:r w:rsidR="00FB60FE" w:rsidRPr="00732742">
        <w:rPr>
          <w:color w:val="000000"/>
        </w:rPr>
        <w:t>was</w:t>
      </w:r>
      <w:r w:rsidR="005A1411">
        <w:rPr>
          <w:color w:val="000000"/>
        </w:rPr>
        <w:t xml:space="preserve"> (were)</w:t>
      </w:r>
      <w:r w:rsidR="00FB60FE" w:rsidRPr="00732742">
        <w:rPr>
          <w:color w:val="000000"/>
        </w:rPr>
        <w:t xml:space="preserve"> evaluated using a</w:t>
      </w:r>
      <w:r w:rsidR="004032B8">
        <w:rPr>
          <w:color w:val="000000"/>
        </w:rPr>
        <w:t xml:space="preserve"> </w:t>
      </w:r>
      <w:r w:rsidR="002E2734" w:rsidRPr="00732742">
        <w:rPr>
          <w:color w:val="000000"/>
        </w:rPr>
        <w:t xml:space="preserve">systematic </w:t>
      </w:r>
      <w:r w:rsidR="00FB60FE" w:rsidRPr="00732742">
        <w:rPr>
          <w:color w:val="000000"/>
        </w:rPr>
        <w:t>method</w:t>
      </w:r>
      <w:r w:rsidR="008760AF" w:rsidRPr="00732742">
        <w:rPr>
          <w:color w:val="000000"/>
        </w:rPr>
        <w:t>ology</w:t>
      </w:r>
      <w:r w:rsidR="002E2734">
        <w:rPr>
          <w:color w:val="000000"/>
        </w:rPr>
        <w:t xml:space="preserve"> </w:t>
      </w:r>
      <w:r w:rsidR="00FB60FE" w:rsidRPr="00732742">
        <w:rPr>
          <w:color w:val="000000"/>
        </w:rPr>
        <w:t xml:space="preserve">to identify </w:t>
      </w:r>
      <w:r w:rsidR="008760AF" w:rsidRPr="00732742">
        <w:rPr>
          <w:color w:val="000000"/>
        </w:rPr>
        <w:t xml:space="preserve">the </w:t>
      </w:r>
      <w:r w:rsidR="00FB60FE" w:rsidRPr="00732742">
        <w:rPr>
          <w:color w:val="000000"/>
        </w:rPr>
        <w:t>root</w:t>
      </w:r>
      <w:r w:rsidR="00870181">
        <w:rPr>
          <w:color w:val="000000"/>
        </w:rPr>
        <w:t>-</w:t>
      </w:r>
      <w:r w:rsidR="00FB60FE" w:rsidRPr="00732742">
        <w:rPr>
          <w:color w:val="000000"/>
        </w:rPr>
        <w:t xml:space="preserve"> and contributing causes.</w:t>
      </w:r>
    </w:p>
    <w:p w14:paraId="7D2FDD0C" w14:textId="20F3C6E1"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766765E9" w14:textId="193CA3D7" w:rsidR="00FB60FE" w:rsidRDefault="002E0411"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9" w:author="Telson, Ross" w:date="2021-06-24T11:06:00Z">
        <w:r>
          <w:rPr>
            <w:color w:val="000000"/>
          </w:rPr>
          <w:t>Determine whether</w:t>
        </w:r>
      </w:ins>
      <w:r w:rsidR="00FB60FE" w:rsidRPr="00732742">
        <w:rPr>
          <w:color w:val="000000"/>
        </w:rPr>
        <w:t xml:space="preserve"> the caus</w:t>
      </w:r>
      <w:r w:rsidR="008B0AD8">
        <w:rPr>
          <w:color w:val="000000"/>
        </w:rPr>
        <w:t>al</w:t>
      </w:r>
      <w:r w:rsidR="00FB60FE" w:rsidRPr="00732742">
        <w:rPr>
          <w:color w:val="000000"/>
        </w:rPr>
        <w:t xml:space="preserve"> evaluation was conducted to a level of detail commensurate with the significance </w:t>
      </w:r>
      <w:r w:rsidR="008B0AD8">
        <w:rPr>
          <w:color w:val="000000"/>
        </w:rPr>
        <w:t xml:space="preserve">and complexity </w:t>
      </w:r>
      <w:r w:rsidR="00FB60FE" w:rsidRPr="00732742">
        <w:rPr>
          <w:color w:val="000000"/>
        </w:rPr>
        <w:t xml:space="preserve">of the </w:t>
      </w:r>
      <w:r w:rsidR="003317C2">
        <w:rPr>
          <w:color w:val="000000"/>
        </w:rPr>
        <w:t xml:space="preserve">white </w:t>
      </w:r>
      <w:r w:rsidR="002E2734">
        <w:rPr>
          <w:color w:val="000000"/>
        </w:rPr>
        <w:t>performance issue</w:t>
      </w:r>
      <w:r w:rsidR="0068497C">
        <w:rPr>
          <w:color w:val="000000"/>
        </w:rPr>
        <w:t>(s)</w:t>
      </w:r>
      <w:r w:rsidR="00FB60FE" w:rsidRPr="00732742">
        <w:rPr>
          <w:color w:val="000000"/>
        </w:rPr>
        <w:t>.</w:t>
      </w:r>
    </w:p>
    <w:p w14:paraId="26D857DB" w14:textId="67C53081"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77BD8DD5" w14:textId="466620A2" w:rsidR="00FB60FE" w:rsidRDefault="002E0411"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0" w:author="Telson, Ross" w:date="2021-06-24T11:06:00Z">
        <w:r>
          <w:rPr>
            <w:color w:val="000000"/>
          </w:rPr>
          <w:t>Determine whether</w:t>
        </w:r>
      </w:ins>
      <w:r w:rsidR="00FB60FE" w:rsidRPr="00732742">
        <w:rPr>
          <w:color w:val="000000"/>
        </w:rPr>
        <w:t xml:space="preserve"> the caus</w:t>
      </w:r>
      <w:r w:rsidR="007B1DAF">
        <w:rPr>
          <w:color w:val="000000"/>
        </w:rPr>
        <w:t>al</w:t>
      </w:r>
      <w:r w:rsidR="00FB60FE" w:rsidRPr="00732742">
        <w:rPr>
          <w:color w:val="000000"/>
        </w:rPr>
        <w:t xml:space="preserve"> evaluation </w:t>
      </w:r>
      <w:r w:rsidR="001F36D9">
        <w:rPr>
          <w:color w:val="000000"/>
        </w:rPr>
        <w:t>considered</w:t>
      </w:r>
      <w:r w:rsidR="00FB60FE" w:rsidRPr="00732742">
        <w:rPr>
          <w:color w:val="000000"/>
        </w:rPr>
        <w:t xml:space="preserve"> prior occurrences of the </w:t>
      </w:r>
      <w:r w:rsidR="003100E0">
        <w:rPr>
          <w:color w:val="000000"/>
        </w:rPr>
        <w:t>performance issue</w:t>
      </w:r>
      <w:r w:rsidR="0068497C">
        <w:rPr>
          <w:color w:val="000000"/>
        </w:rPr>
        <w:t>(s)</w:t>
      </w:r>
      <w:r w:rsidR="003100E0" w:rsidRPr="00732742">
        <w:rPr>
          <w:color w:val="000000"/>
        </w:rPr>
        <w:t xml:space="preserve"> </w:t>
      </w:r>
      <w:r w:rsidR="00FB60FE" w:rsidRPr="00732742">
        <w:rPr>
          <w:color w:val="000000"/>
        </w:rPr>
        <w:t>and knowledge of prior operating experience.</w:t>
      </w:r>
    </w:p>
    <w:p w14:paraId="5FD6CF22" w14:textId="12E2A586"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3DF71DB0" w14:textId="56FEC32A" w:rsidR="00444B57" w:rsidRDefault="002E0411"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1" w:author="Telson, Ross" w:date="2021-06-24T11:06:00Z">
        <w:r>
          <w:rPr>
            <w:color w:val="000000"/>
          </w:rPr>
          <w:t>Determine whether</w:t>
        </w:r>
      </w:ins>
      <w:r w:rsidR="00FB60FE" w:rsidRPr="00732742">
        <w:rPr>
          <w:color w:val="000000"/>
        </w:rPr>
        <w:t xml:space="preserve"> the caus</w:t>
      </w:r>
      <w:r w:rsidR="00D33950">
        <w:rPr>
          <w:color w:val="000000"/>
        </w:rPr>
        <w:t>al</w:t>
      </w:r>
      <w:r w:rsidR="00FB60FE" w:rsidRPr="00732742">
        <w:rPr>
          <w:color w:val="000000"/>
        </w:rPr>
        <w:t xml:space="preserve"> evaluation </w:t>
      </w:r>
      <w:r w:rsidR="007C131D">
        <w:rPr>
          <w:color w:val="000000"/>
        </w:rPr>
        <w:t>identified</w:t>
      </w:r>
      <w:r w:rsidR="007C131D" w:rsidRPr="00732742">
        <w:rPr>
          <w:color w:val="000000"/>
        </w:rPr>
        <w:t xml:space="preserve"> </w:t>
      </w:r>
      <w:r w:rsidR="00FB60FE" w:rsidRPr="00732742">
        <w:rPr>
          <w:color w:val="000000"/>
        </w:rPr>
        <w:t xml:space="preserve">the extent of condition and the extent of cause of the </w:t>
      </w:r>
      <w:r w:rsidR="003100E0">
        <w:rPr>
          <w:color w:val="000000"/>
        </w:rPr>
        <w:t>performance issue</w:t>
      </w:r>
      <w:r w:rsidR="003317C2">
        <w:rPr>
          <w:color w:val="000000"/>
        </w:rPr>
        <w:t>(s)</w:t>
      </w:r>
      <w:r w:rsidR="00FB60FE" w:rsidRPr="00732742">
        <w:rPr>
          <w:color w:val="000000"/>
        </w:rPr>
        <w:t>.</w:t>
      </w:r>
    </w:p>
    <w:p w14:paraId="67223F5E" w14:textId="1BF4C54C"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4C3AC5C6" w14:textId="0691F3B5" w:rsidR="00FB60FE" w:rsidRDefault="002E0411"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2" w:author="Telson, Ross" w:date="2021-06-24T11:06:00Z">
        <w:r>
          <w:rPr>
            <w:i/>
            <w:iCs/>
            <w:color w:val="000000"/>
          </w:rPr>
          <w:t>Determine whether</w:t>
        </w:r>
      </w:ins>
      <w:r w:rsidR="00FB60FE" w:rsidRPr="00732742">
        <w:rPr>
          <w:i/>
          <w:iCs/>
          <w:color w:val="000000"/>
        </w:rPr>
        <w:t xml:space="preserve"> the root cause, extent of condition, and extent of cause</w:t>
      </w:r>
      <w:r w:rsidR="003C19F6" w:rsidRPr="00732742">
        <w:rPr>
          <w:i/>
          <w:iCs/>
          <w:color w:val="000000"/>
        </w:rPr>
        <w:t xml:space="preserve"> evaluations</w:t>
      </w:r>
      <w:r w:rsidR="00FB60FE" w:rsidRPr="00732742">
        <w:rPr>
          <w:i/>
          <w:iCs/>
          <w:color w:val="000000"/>
        </w:rPr>
        <w:t xml:space="preserve"> appropriately considered the safety </w:t>
      </w:r>
      <w:r w:rsidR="005622F1" w:rsidRPr="00732742">
        <w:rPr>
          <w:i/>
          <w:iCs/>
          <w:color w:val="000000"/>
        </w:rPr>
        <w:t xml:space="preserve">culture </w:t>
      </w:r>
      <w:r w:rsidR="005622F1" w:rsidRPr="00DB2060">
        <w:rPr>
          <w:i/>
          <w:iCs/>
        </w:rPr>
        <w:t>traits</w:t>
      </w:r>
      <w:r w:rsidR="003C260D" w:rsidRPr="003C260D">
        <w:rPr>
          <w:i/>
          <w:iCs/>
          <w:color w:val="000000"/>
        </w:rPr>
        <w:t xml:space="preserve"> in NUREG-2165, “Safety Culture Common Language,” referenced in IMC 0310</w:t>
      </w:r>
      <w:r w:rsidR="00BD24A5">
        <w:rPr>
          <w:i/>
          <w:iCs/>
          <w:color w:val="000000"/>
        </w:rPr>
        <w:t>-06</w:t>
      </w:r>
      <w:proofErr w:type="gramStart"/>
      <w:r w:rsidR="00BD24A5">
        <w:rPr>
          <w:i/>
          <w:iCs/>
          <w:color w:val="000000"/>
        </w:rPr>
        <w:t>.</w:t>
      </w:r>
      <w:r w:rsidR="002B346C">
        <w:rPr>
          <w:iCs/>
          <w:color w:val="000000"/>
        </w:rPr>
        <w:t> </w:t>
      </w:r>
      <w:proofErr w:type="gramEnd"/>
      <w:r w:rsidR="00FB60FE" w:rsidRPr="00732742">
        <w:rPr>
          <w:color w:val="000000"/>
        </w:rPr>
        <w:t>[C1]</w:t>
      </w:r>
    </w:p>
    <w:p w14:paraId="3C036A39" w14:textId="1841B041"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05C218CC" w14:textId="6A0EDA55" w:rsidR="00234431" w:rsidRDefault="003100E0" w:rsidP="0055607A">
      <w:pPr>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i/>
          <w:color w:val="000000"/>
        </w:rPr>
        <w:t>W</w:t>
      </w:r>
      <w:r w:rsidRPr="00732742">
        <w:rPr>
          <w:i/>
          <w:color w:val="000000"/>
        </w:rPr>
        <w:t xml:space="preserve">hen </w:t>
      </w:r>
      <w:r w:rsidR="000C3AFA">
        <w:rPr>
          <w:i/>
          <w:color w:val="000000"/>
        </w:rPr>
        <w:t>inspecting two</w:t>
      </w:r>
      <w:r w:rsidRPr="00732742">
        <w:rPr>
          <w:i/>
          <w:color w:val="000000"/>
        </w:rPr>
        <w:t xml:space="preserve"> </w:t>
      </w:r>
      <w:r w:rsidR="001429EB">
        <w:rPr>
          <w:i/>
          <w:color w:val="000000"/>
        </w:rPr>
        <w:t>w</w:t>
      </w:r>
      <w:r w:rsidRPr="00732742">
        <w:rPr>
          <w:i/>
          <w:color w:val="000000"/>
        </w:rPr>
        <w:t>hite input</w:t>
      </w:r>
      <w:r w:rsidR="000C3AFA">
        <w:rPr>
          <w:i/>
          <w:color w:val="000000"/>
        </w:rPr>
        <w:t>s</w:t>
      </w:r>
      <w:r w:rsidRPr="00732742">
        <w:rPr>
          <w:i/>
          <w:color w:val="000000"/>
        </w:rPr>
        <w:t xml:space="preserve"> in the same cornerstone</w:t>
      </w:r>
      <w:r>
        <w:rPr>
          <w:i/>
          <w:color w:val="000000"/>
        </w:rPr>
        <w:t>,</w:t>
      </w:r>
      <w:r w:rsidRPr="00732742">
        <w:rPr>
          <w:i/>
          <w:color w:val="000000"/>
        </w:rPr>
        <w:t xml:space="preserve"> </w:t>
      </w:r>
      <w:r>
        <w:rPr>
          <w:i/>
          <w:color w:val="000000"/>
        </w:rPr>
        <w:t>e</w:t>
      </w:r>
      <w:r w:rsidR="00C93E2A" w:rsidRPr="00732742">
        <w:rPr>
          <w:i/>
          <w:color w:val="000000"/>
        </w:rPr>
        <w:t>xamine the</w:t>
      </w:r>
      <w:r w:rsidR="00234431" w:rsidRPr="00732742">
        <w:rPr>
          <w:i/>
          <w:color w:val="000000"/>
        </w:rPr>
        <w:t xml:space="preserve"> common</w:t>
      </w:r>
      <w:r w:rsidR="0007467E">
        <w:rPr>
          <w:i/>
          <w:color w:val="000000"/>
        </w:rPr>
        <w:t>-</w:t>
      </w:r>
      <w:r w:rsidR="00234431" w:rsidRPr="00732742">
        <w:rPr>
          <w:i/>
          <w:color w:val="000000"/>
        </w:rPr>
        <w:t xml:space="preserve">cause analyses </w:t>
      </w:r>
      <w:r w:rsidR="00C93E2A" w:rsidRPr="00732742">
        <w:rPr>
          <w:i/>
          <w:color w:val="000000"/>
        </w:rPr>
        <w:t>for</w:t>
      </w:r>
      <w:r w:rsidR="00234431" w:rsidRPr="00732742">
        <w:rPr>
          <w:i/>
          <w:color w:val="000000"/>
        </w:rPr>
        <w:t xml:space="preserve"> potential programmatic weaknesses in performance</w:t>
      </w:r>
      <w:proofErr w:type="gramStart"/>
      <w:r w:rsidR="008A73F4">
        <w:rPr>
          <w:i/>
          <w:color w:val="000000"/>
        </w:rPr>
        <w:t>.</w:t>
      </w:r>
      <w:r w:rsidR="00C93E2A" w:rsidRPr="00732742">
        <w:rPr>
          <w:color w:val="000000"/>
        </w:rPr>
        <w:t xml:space="preserve"> </w:t>
      </w:r>
      <w:proofErr w:type="gramEnd"/>
      <w:r w:rsidR="00C93E2A" w:rsidRPr="00732742">
        <w:rPr>
          <w:color w:val="000000"/>
        </w:rPr>
        <w:t>[C2]</w:t>
      </w:r>
    </w:p>
    <w:p w14:paraId="56DACF9C" w14:textId="3EEEA4A7" w:rsidR="002C40E1" w:rsidRDefault="002C40E1" w:rsidP="0055607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4D30FDC5" w14:textId="235B809F" w:rsidR="00591B83" w:rsidRPr="008A0E03" w:rsidRDefault="00591B83" w:rsidP="00204C46">
      <w:pPr>
        <w:pStyle w:val="Heading2"/>
        <w:keepLines/>
        <w:spacing w:before="0"/>
        <w:jc w:val="left"/>
      </w:pPr>
      <w:r w:rsidRPr="00732742">
        <w:t>02.0</w:t>
      </w:r>
      <w:r>
        <w:t>4</w:t>
      </w:r>
      <w:r w:rsidRPr="00732742">
        <w:tab/>
      </w:r>
      <w:r w:rsidRPr="000E2749">
        <w:rPr>
          <w:u w:val="single"/>
        </w:rPr>
        <w:t>Corrective Actions</w:t>
      </w:r>
    </w:p>
    <w:p w14:paraId="08620B4A" w14:textId="642F7B66" w:rsidR="002C40E1" w:rsidRPr="002C40E1" w:rsidRDefault="002C40E1" w:rsidP="002C40E1"/>
    <w:p w14:paraId="02FDB5BC" w14:textId="07329962" w:rsidR="009E779E" w:rsidRDefault="009E779E" w:rsidP="008A0E03">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807" w:hanging="533"/>
        <w:rPr>
          <w:color w:val="000000"/>
        </w:rPr>
      </w:pPr>
      <w:r>
        <w:rPr>
          <w:color w:val="000000"/>
        </w:rPr>
        <w:t>F</w:t>
      </w:r>
      <w:r w:rsidRPr="00732742">
        <w:rPr>
          <w:color w:val="000000"/>
        </w:rPr>
        <w:t>or each root cause</w:t>
      </w:r>
      <w:r w:rsidRPr="00952CE4">
        <w:rPr>
          <w:color w:val="000000"/>
        </w:rPr>
        <w:t xml:space="preserve"> </w:t>
      </w:r>
      <w:r>
        <w:rPr>
          <w:color w:val="000000"/>
        </w:rPr>
        <w:t xml:space="preserve">of the white performance issue(s), </w:t>
      </w:r>
      <w:ins w:id="13" w:author="Telson, Ross" w:date="2021-06-24T11:06:00Z">
        <w:r w:rsidR="002E0411">
          <w:rPr>
            <w:color w:val="000000"/>
          </w:rPr>
          <w:t>determine whether</w:t>
        </w:r>
      </w:ins>
      <w:r w:rsidRPr="00732742">
        <w:rPr>
          <w:color w:val="000000"/>
        </w:rPr>
        <w:t xml:space="preserve"> </w:t>
      </w:r>
      <w:r>
        <w:rPr>
          <w:color w:val="000000"/>
        </w:rPr>
        <w:t xml:space="preserve">the licensee has specified one or more </w:t>
      </w:r>
      <w:r w:rsidRPr="00732742">
        <w:rPr>
          <w:color w:val="000000"/>
        </w:rPr>
        <w:t xml:space="preserve">appropriate </w:t>
      </w:r>
      <w:r>
        <w:rPr>
          <w:color w:val="000000"/>
        </w:rPr>
        <w:t>C</w:t>
      </w:r>
      <w:r w:rsidRPr="00732742">
        <w:rPr>
          <w:color w:val="000000"/>
        </w:rPr>
        <w:t xml:space="preserve">orrective </w:t>
      </w:r>
      <w:r>
        <w:rPr>
          <w:color w:val="000000"/>
        </w:rPr>
        <w:t>A</w:t>
      </w:r>
      <w:r w:rsidRPr="00732742">
        <w:rPr>
          <w:color w:val="000000"/>
        </w:rPr>
        <w:t xml:space="preserve">ctions </w:t>
      </w:r>
      <w:r>
        <w:rPr>
          <w:color w:val="000000"/>
        </w:rPr>
        <w:t xml:space="preserve">to Preclude Repetition (CAPR as defined in IMC 2515 Appendix B) </w:t>
      </w:r>
      <w:r w:rsidRPr="00732742">
        <w:rPr>
          <w:color w:val="000000"/>
        </w:rPr>
        <w:t xml:space="preserve">or </w:t>
      </w:r>
      <w:r>
        <w:rPr>
          <w:color w:val="000000"/>
        </w:rPr>
        <w:t>has documented</w:t>
      </w:r>
      <w:r w:rsidRPr="00732742">
        <w:rPr>
          <w:color w:val="000000"/>
        </w:rPr>
        <w:t xml:space="preserve"> an adequate </w:t>
      </w:r>
      <w:r>
        <w:rPr>
          <w:color w:val="000000"/>
        </w:rPr>
        <w:t>explanation as to why not</w:t>
      </w:r>
      <w:r w:rsidRPr="00732742">
        <w:rPr>
          <w:color w:val="000000"/>
        </w:rPr>
        <w:t>.</w:t>
      </w:r>
      <w:r w:rsidR="00AB6E09">
        <w:rPr>
          <w:color w:val="000000"/>
        </w:rPr>
        <w:t xml:space="preserve">  </w:t>
      </w:r>
      <w:r w:rsidR="00AD7C47">
        <w:rPr>
          <w:color w:val="000000"/>
        </w:rPr>
        <w:t>Licensees may</w:t>
      </w:r>
      <w:r w:rsidR="00801A2C">
        <w:rPr>
          <w:color w:val="000000"/>
        </w:rPr>
        <w:t>, in addition,</w:t>
      </w:r>
      <w:r w:rsidR="00AD7C47">
        <w:rPr>
          <w:color w:val="000000"/>
        </w:rPr>
        <w:t xml:space="preserve"> identify</w:t>
      </w:r>
      <w:r w:rsidR="00B4363B">
        <w:rPr>
          <w:color w:val="000000"/>
        </w:rPr>
        <w:t xml:space="preserve"> non-CAPR corrective actions</w:t>
      </w:r>
      <w:r w:rsidR="00AD7C47">
        <w:rPr>
          <w:color w:val="000000"/>
        </w:rPr>
        <w:t>.</w:t>
      </w:r>
    </w:p>
    <w:p w14:paraId="2A5D8D9B" w14:textId="4B75916D" w:rsidR="00C63A51" w:rsidRDefault="00C63A51" w:rsidP="002C40E1">
      <w:pPr>
        <w:keepNext/>
        <w:keepLines/>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rPr>
      </w:pPr>
      <w:r w:rsidRPr="006706D2">
        <w:rPr>
          <w:i/>
          <w:color w:val="000000"/>
        </w:rPr>
        <w:t>Differentiate CAPRs</w:t>
      </w:r>
      <w:r>
        <w:rPr>
          <w:i/>
          <w:color w:val="000000"/>
        </w:rPr>
        <w:t xml:space="preserve"> vs. non-CAPRs then separate </w:t>
      </w:r>
      <w:r w:rsidR="005955D3">
        <w:rPr>
          <w:i/>
          <w:color w:val="000000"/>
        </w:rPr>
        <w:t xml:space="preserve">the </w:t>
      </w:r>
      <w:r>
        <w:rPr>
          <w:i/>
          <w:color w:val="000000"/>
        </w:rPr>
        <w:t>CAPRs</w:t>
      </w:r>
      <w:r w:rsidRPr="006706D2">
        <w:rPr>
          <w:i/>
          <w:color w:val="000000"/>
        </w:rPr>
        <w:t xml:space="preserve"> into </w:t>
      </w:r>
      <w:r>
        <w:rPr>
          <w:i/>
          <w:color w:val="000000"/>
        </w:rPr>
        <w:t xml:space="preserve">the following </w:t>
      </w:r>
      <w:r w:rsidRPr="006706D2">
        <w:rPr>
          <w:i/>
          <w:color w:val="000000"/>
        </w:rPr>
        <w:t>two groups</w:t>
      </w:r>
      <w:r>
        <w:rPr>
          <w:i/>
          <w:color w:val="000000"/>
        </w:rPr>
        <w:t xml:space="preserve"> for immediate or follow-up inspection and documentation:</w:t>
      </w:r>
    </w:p>
    <w:p w14:paraId="7858D58A" w14:textId="423DBA83" w:rsidR="002C40E1" w:rsidRDefault="002C40E1" w:rsidP="002C40E1">
      <w:pPr>
        <w:keepNext/>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
          <w:color w:val="000000"/>
        </w:rPr>
      </w:pPr>
    </w:p>
    <w:p w14:paraId="620E2FC6" w14:textId="0693869C" w:rsidR="00C63A51" w:rsidRDefault="00B851B4" w:rsidP="008A0E03">
      <w:pPr>
        <w:widowControl/>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rPr>
          <w:i/>
          <w:color w:val="000000"/>
        </w:rPr>
      </w:pPr>
      <w:r>
        <w:rPr>
          <w:i/>
          <w:color w:val="000000"/>
        </w:rPr>
        <w:t>Planned</w:t>
      </w:r>
      <w:r w:rsidR="00C63A51">
        <w:rPr>
          <w:i/>
          <w:color w:val="000000"/>
        </w:rPr>
        <w:t xml:space="preserve"> </w:t>
      </w:r>
      <w:r w:rsidR="00C63A51" w:rsidRPr="006706D2">
        <w:rPr>
          <w:i/>
          <w:color w:val="000000"/>
        </w:rPr>
        <w:t xml:space="preserve">CAPRs </w:t>
      </w:r>
      <w:r w:rsidR="00534DF1">
        <w:rPr>
          <w:i/>
          <w:color w:val="000000"/>
        </w:rPr>
        <w:t>must be</w:t>
      </w:r>
      <w:r w:rsidR="00C63A51">
        <w:rPr>
          <w:i/>
          <w:color w:val="000000"/>
        </w:rPr>
        <w:t xml:space="preserve"> inspected</w:t>
      </w:r>
      <w:r w:rsidR="000F1450">
        <w:rPr>
          <w:i/>
          <w:color w:val="000000"/>
        </w:rPr>
        <w:t xml:space="preserve"> during the supplemental inspection</w:t>
      </w:r>
      <w:r w:rsidR="00C63A51">
        <w:rPr>
          <w:i/>
          <w:color w:val="000000"/>
        </w:rPr>
        <w:t xml:space="preserve"> to </w:t>
      </w:r>
      <w:r w:rsidR="00B91BA4">
        <w:rPr>
          <w:i/>
          <w:color w:val="000000"/>
        </w:rPr>
        <w:t>verify</w:t>
      </w:r>
      <w:r w:rsidR="00C63A51">
        <w:rPr>
          <w:i/>
          <w:color w:val="000000"/>
        </w:rPr>
        <w:t xml:space="preserve"> that each </w:t>
      </w:r>
      <w:r w:rsidR="004A4D6A">
        <w:rPr>
          <w:i/>
          <w:color w:val="000000"/>
        </w:rPr>
        <w:t xml:space="preserve">plan </w:t>
      </w:r>
      <w:r w:rsidR="00C63A51">
        <w:rPr>
          <w:i/>
          <w:color w:val="000000"/>
        </w:rPr>
        <w:t xml:space="preserve">aligns with one or more root causes to preclude repetition and has </w:t>
      </w:r>
      <w:r w:rsidR="00C63A51">
        <w:rPr>
          <w:i/>
          <w:color w:val="000000"/>
        </w:rPr>
        <w:lastRenderedPageBreak/>
        <w:t>been assigned a planned implementation date</w:t>
      </w:r>
      <w:r w:rsidR="00C63A51" w:rsidRPr="0007672E">
        <w:rPr>
          <w:i/>
          <w:color w:val="000000"/>
        </w:rPr>
        <w:t xml:space="preserve"> </w:t>
      </w:r>
      <w:r w:rsidR="00CF66BA">
        <w:rPr>
          <w:i/>
          <w:color w:val="000000"/>
        </w:rPr>
        <w:t>from which NRC</w:t>
      </w:r>
      <w:r w:rsidR="00C63A51">
        <w:rPr>
          <w:i/>
          <w:color w:val="000000"/>
        </w:rPr>
        <w:t xml:space="preserve"> </w:t>
      </w:r>
      <w:r w:rsidR="00B91BA4">
        <w:rPr>
          <w:i/>
          <w:color w:val="000000"/>
        </w:rPr>
        <w:t xml:space="preserve">will schedule </w:t>
      </w:r>
      <w:r w:rsidR="00C63A51">
        <w:rPr>
          <w:i/>
          <w:color w:val="000000"/>
        </w:rPr>
        <w:t>follow-up inspection</w:t>
      </w:r>
      <w:r w:rsidR="00742CF3">
        <w:rPr>
          <w:i/>
          <w:color w:val="000000"/>
        </w:rPr>
        <w:t xml:space="preserve"> (See </w:t>
      </w:r>
      <w:r w:rsidR="00265674">
        <w:rPr>
          <w:i/>
          <w:color w:val="000000"/>
        </w:rPr>
        <w:t>IMC 2515B-11)</w:t>
      </w:r>
      <w:r w:rsidR="00C63A51">
        <w:rPr>
          <w:i/>
          <w:color w:val="000000"/>
        </w:rPr>
        <w:t xml:space="preserve">, </w:t>
      </w:r>
      <w:r w:rsidR="00C63A51" w:rsidRPr="006706D2">
        <w:rPr>
          <w:i/>
          <w:color w:val="000000"/>
        </w:rPr>
        <w:t xml:space="preserve">and </w:t>
      </w:r>
    </w:p>
    <w:p w14:paraId="554BAF2C" w14:textId="7C392CC0" w:rsidR="00C63A51" w:rsidRPr="002C40E1" w:rsidRDefault="00B851B4" w:rsidP="001A1AFD">
      <w:pPr>
        <w:keepNext/>
        <w:widowControl/>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rPr>
      </w:pPr>
      <w:r>
        <w:rPr>
          <w:i/>
          <w:color w:val="000000"/>
        </w:rPr>
        <w:t>Completed</w:t>
      </w:r>
      <w:r w:rsidR="00C63A51">
        <w:rPr>
          <w:i/>
          <w:color w:val="000000"/>
        </w:rPr>
        <w:t xml:space="preserve"> CAPRs which </w:t>
      </w:r>
      <w:r w:rsidR="000F1450">
        <w:rPr>
          <w:i/>
          <w:color w:val="000000"/>
        </w:rPr>
        <w:t xml:space="preserve">must </w:t>
      </w:r>
      <w:r w:rsidR="001A3CA2">
        <w:rPr>
          <w:i/>
          <w:color w:val="000000"/>
        </w:rPr>
        <w:t xml:space="preserve">each </w:t>
      </w:r>
      <w:r w:rsidR="008B12E5">
        <w:rPr>
          <w:i/>
          <w:color w:val="000000"/>
        </w:rPr>
        <w:t>satisfy</w:t>
      </w:r>
      <w:r w:rsidR="00B9283B">
        <w:rPr>
          <w:i/>
          <w:color w:val="000000"/>
        </w:rPr>
        <w:t xml:space="preserve"> </w:t>
      </w:r>
      <w:r w:rsidR="00B60D0F">
        <w:rPr>
          <w:i/>
          <w:color w:val="000000"/>
        </w:rPr>
        <w:t xml:space="preserve">the </w:t>
      </w:r>
      <w:r w:rsidR="00D84D2E">
        <w:rPr>
          <w:i/>
          <w:color w:val="000000"/>
        </w:rPr>
        <w:t>plan</w:t>
      </w:r>
      <w:r w:rsidR="00B9283B">
        <w:rPr>
          <w:i/>
          <w:color w:val="000000"/>
        </w:rPr>
        <w:t xml:space="preserve"> </w:t>
      </w:r>
      <w:r w:rsidR="007B246B">
        <w:rPr>
          <w:i/>
          <w:color w:val="000000"/>
        </w:rPr>
        <w:t xml:space="preserve">inspection </w:t>
      </w:r>
      <w:r w:rsidR="00B60D0F">
        <w:rPr>
          <w:i/>
          <w:color w:val="000000"/>
        </w:rPr>
        <w:t xml:space="preserve">requirement </w:t>
      </w:r>
      <w:r w:rsidR="007B246B">
        <w:rPr>
          <w:i/>
          <w:color w:val="000000"/>
        </w:rPr>
        <w:t>described</w:t>
      </w:r>
      <w:r w:rsidR="00821B52">
        <w:rPr>
          <w:i/>
          <w:color w:val="000000"/>
        </w:rPr>
        <w:t xml:space="preserve"> above </w:t>
      </w:r>
      <w:r w:rsidR="00B9283B">
        <w:rPr>
          <w:i/>
          <w:color w:val="000000"/>
        </w:rPr>
        <w:t>and</w:t>
      </w:r>
      <w:r w:rsidR="00FA18C3">
        <w:rPr>
          <w:i/>
          <w:color w:val="000000"/>
        </w:rPr>
        <w:t xml:space="preserve"> the</w:t>
      </w:r>
      <w:r w:rsidR="00B9283B">
        <w:rPr>
          <w:i/>
          <w:color w:val="000000"/>
        </w:rPr>
        <w:t xml:space="preserve"> </w:t>
      </w:r>
      <w:r w:rsidR="001A3CA2">
        <w:rPr>
          <w:i/>
          <w:color w:val="000000"/>
        </w:rPr>
        <w:t xml:space="preserve">implementation </w:t>
      </w:r>
      <w:r w:rsidR="00B82BB7">
        <w:rPr>
          <w:i/>
          <w:color w:val="000000"/>
        </w:rPr>
        <w:t xml:space="preserve">of each plan </w:t>
      </w:r>
      <w:r w:rsidR="00B9283B">
        <w:rPr>
          <w:i/>
          <w:color w:val="000000"/>
        </w:rPr>
        <w:t xml:space="preserve">must </w:t>
      </w:r>
      <w:r w:rsidR="000F1450">
        <w:rPr>
          <w:i/>
          <w:color w:val="000000"/>
        </w:rPr>
        <w:t>be</w:t>
      </w:r>
      <w:r w:rsidR="00B9283B">
        <w:rPr>
          <w:i/>
          <w:color w:val="000000"/>
        </w:rPr>
        <w:t xml:space="preserve"> </w:t>
      </w:r>
      <w:r w:rsidR="00C63A51">
        <w:rPr>
          <w:i/>
          <w:color w:val="000000"/>
        </w:rPr>
        <w:t xml:space="preserve">inspected </w:t>
      </w:r>
      <w:r w:rsidR="00B82BB7">
        <w:rPr>
          <w:i/>
          <w:color w:val="000000"/>
        </w:rPr>
        <w:t xml:space="preserve">to verify satisfactory </w:t>
      </w:r>
      <w:r w:rsidR="00E3405D">
        <w:rPr>
          <w:i/>
          <w:color w:val="000000"/>
        </w:rPr>
        <w:t xml:space="preserve">plan-to-implementation </w:t>
      </w:r>
      <w:r w:rsidR="00B82BB7">
        <w:rPr>
          <w:i/>
          <w:color w:val="000000"/>
        </w:rPr>
        <w:t xml:space="preserve">alignment </w:t>
      </w:r>
      <w:r w:rsidR="00C63A51">
        <w:rPr>
          <w:i/>
          <w:color w:val="000000"/>
        </w:rPr>
        <w:t>during the supplemental inspection.</w:t>
      </w:r>
      <w:r w:rsidR="00993EA8">
        <w:rPr>
          <w:i/>
          <w:color w:val="000000"/>
        </w:rPr>
        <w:t xml:space="preserve"> </w:t>
      </w:r>
      <w:r w:rsidR="00C63A51" w:rsidRPr="006706D2">
        <w:rPr>
          <w:i/>
          <w:color w:val="000000"/>
        </w:rPr>
        <w:t xml:space="preserve"> </w:t>
      </w:r>
      <w:r w:rsidR="00C63A51" w:rsidRPr="002C40E1">
        <w:rPr>
          <w:iCs/>
        </w:rPr>
        <w:t>[C3]</w:t>
      </w:r>
    </w:p>
    <w:p w14:paraId="749A4304" w14:textId="5B32ADAD" w:rsidR="002C40E1" w:rsidRPr="006706D2" w:rsidRDefault="002C40E1" w:rsidP="001A1AFD">
      <w:pPr>
        <w:keepNext/>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color w:val="000000"/>
        </w:rPr>
      </w:pPr>
    </w:p>
    <w:p w14:paraId="31DC1C38" w14:textId="03CB242D" w:rsidR="00FB2860" w:rsidRDefault="00FB2860" w:rsidP="001A1AFD">
      <w:pPr>
        <w:keepNext/>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F</w:t>
      </w:r>
      <w:r w:rsidRPr="00732742">
        <w:rPr>
          <w:color w:val="000000"/>
        </w:rPr>
        <w:t>or each contributing cause</w:t>
      </w:r>
      <w:r w:rsidR="00DC7DE9" w:rsidRPr="00DC7DE9">
        <w:rPr>
          <w:color w:val="000000"/>
        </w:rPr>
        <w:t xml:space="preserve"> </w:t>
      </w:r>
      <w:r w:rsidR="00DC7DE9">
        <w:rPr>
          <w:color w:val="000000"/>
        </w:rPr>
        <w:t>of the white performance issue(s)</w:t>
      </w:r>
      <w:r>
        <w:rPr>
          <w:color w:val="000000"/>
        </w:rPr>
        <w:t xml:space="preserve">, </w:t>
      </w:r>
      <w:ins w:id="14" w:author="Telson, Ross" w:date="2021-06-24T11:06:00Z">
        <w:r w:rsidR="002E0411">
          <w:rPr>
            <w:color w:val="000000"/>
          </w:rPr>
          <w:t>determine whether</w:t>
        </w:r>
      </w:ins>
      <w:r w:rsidRPr="00732742">
        <w:rPr>
          <w:color w:val="000000"/>
        </w:rPr>
        <w:t xml:space="preserve"> </w:t>
      </w:r>
      <w:r>
        <w:rPr>
          <w:color w:val="000000"/>
        </w:rPr>
        <w:t xml:space="preserve">the licensee has </w:t>
      </w:r>
      <w:r w:rsidR="004B5767">
        <w:rPr>
          <w:color w:val="000000"/>
        </w:rPr>
        <w:t>identified or implemented</w:t>
      </w:r>
      <w:r>
        <w:rPr>
          <w:color w:val="000000"/>
        </w:rPr>
        <w:t xml:space="preserve"> </w:t>
      </w:r>
      <w:r w:rsidRPr="00732742">
        <w:rPr>
          <w:color w:val="000000"/>
        </w:rPr>
        <w:t>appropriate corrective actions.</w:t>
      </w:r>
      <w:r w:rsidR="000F6E21">
        <w:rPr>
          <w:color w:val="000000"/>
        </w:rPr>
        <w:t xml:space="preserve"> </w:t>
      </w:r>
    </w:p>
    <w:p w14:paraId="6250DB0C" w14:textId="7419A2DC" w:rsidR="002C40E1" w:rsidRDefault="002C40E1" w:rsidP="001A1AFD">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784471F5" w14:textId="279609D4" w:rsidR="00FB60FE" w:rsidRDefault="002E0411"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ins w:id="15" w:author="Telson, Ross" w:date="2021-06-24T11:06:00Z">
        <w:r>
          <w:rPr>
            <w:color w:val="000000"/>
          </w:rPr>
          <w:t>Determine whether</w:t>
        </w:r>
      </w:ins>
      <w:r w:rsidR="000C7760" w:rsidRPr="00732742">
        <w:rPr>
          <w:color w:val="000000"/>
        </w:rPr>
        <w:t xml:space="preserve"> </w:t>
      </w:r>
      <w:r w:rsidR="00FB60FE" w:rsidRPr="00732742">
        <w:rPr>
          <w:color w:val="000000"/>
        </w:rPr>
        <w:t>corrective actions have been prioritized with consideration of significance and regulatory compliance.</w:t>
      </w:r>
    </w:p>
    <w:p w14:paraId="644F9609" w14:textId="1689C923" w:rsidR="002C40E1"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BFF2909" w14:textId="28DEEA87" w:rsidR="00DB314A" w:rsidRDefault="002E0411"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6" w:author="Telson, Ross" w:date="2021-06-24T11:06:00Z">
        <w:r>
          <w:rPr>
            <w:color w:val="000000"/>
          </w:rPr>
          <w:t>Determine whether</w:t>
        </w:r>
      </w:ins>
      <w:r w:rsidR="000C7760" w:rsidRPr="00732742">
        <w:rPr>
          <w:color w:val="000000"/>
        </w:rPr>
        <w:t xml:space="preserve"> </w:t>
      </w:r>
      <w:r w:rsidR="009754B2">
        <w:rPr>
          <w:color w:val="000000"/>
        </w:rPr>
        <w:t xml:space="preserve">specified </w:t>
      </w:r>
      <w:r w:rsidR="004E1EDA">
        <w:rPr>
          <w:color w:val="000000"/>
        </w:rPr>
        <w:t xml:space="preserve">corrective actions </w:t>
      </w:r>
      <w:r w:rsidR="005C6E95">
        <w:rPr>
          <w:color w:val="000000"/>
        </w:rPr>
        <w:t xml:space="preserve">adequately </w:t>
      </w:r>
      <w:r w:rsidR="004E1EDA">
        <w:rPr>
          <w:color w:val="000000"/>
        </w:rPr>
        <w:t xml:space="preserve">address </w:t>
      </w:r>
      <w:r w:rsidR="00DB314A" w:rsidRPr="00732742">
        <w:rPr>
          <w:color w:val="000000"/>
        </w:rPr>
        <w:t xml:space="preserve">each </w:t>
      </w:r>
      <w:r w:rsidR="009B7B31" w:rsidRPr="00732742">
        <w:rPr>
          <w:color w:val="000000"/>
        </w:rPr>
        <w:t>supplemental inspection</w:t>
      </w:r>
      <w:r w:rsidR="009B7B31">
        <w:rPr>
          <w:color w:val="000000"/>
        </w:rPr>
        <w:t>-</w:t>
      </w:r>
      <w:r w:rsidR="009B7B31" w:rsidRPr="00732742">
        <w:rPr>
          <w:color w:val="000000"/>
        </w:rPr>
        <w:t xml:space="preserve">related </w:t>
      </w:r>
      <w:r w:rsidR="00DB314A" w:rsidRPr="00732742">
        <w:rPr>
          <w:color w:val="000000"/>
        </w:rPr>
        <w:t>Notice of Violation (NOV).</w:t>
      </w:r>
    </w:p>
    <w:p w14:paraId="1A29C6DC" w14:textId="3EF5F6E4" w:rsidR="002C40E1"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3306430A" w14:textId="0AD8049A" w:rsidR="002B346C" w:rsidRPr="002C40E1" w:rsidRDefault="002E0411"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ins w:id="17" w:author="Telson, Ross" w:date="2021-06-24T11:06:00Z">
        <w:r>
          <w:rPr>
            <w:color w:val="000000"/>
          </w:rPr>
          <w:t>Determine whether</w:t>
        </w:r>
      </w:ins>
      <w:r w:rsidR="00170BD4">
        <w:rPr>
          <w:color w:val="000000"/>
        </w:rPr>
        <w:t xml:space="preserve"> </w:t>
      </w:r>
      <w:r w:rsidR="001550C8">
        <w:rPr>
          <w:color w:val="000000"/>
        </w:rPr>
        <w:t xml:space="preserve">specified </w:t>
      </w:r>
      <w:r w:rsidR="00170BD4" w:rsidRPr="006A7B41">
        <w:rPr>
          <w:color w:val="000000"/>
        </w:rPr>
        <w:t xml:space="preserve">corrective actions to preclude repetition of </w:t>
      </w:r>
      <w:r w:rsidR="001429EB">
        <w:rPr>
          <w:color w:val="000000"/>
        </w:rPr>
        <w:t xml:space="preserve">the </w:t>
      </w:r>
      <w:r w:rsidR="00E671DE">
        <w:rPr>
          <w:color w:val="000000"/>
        </w:rPr>
        <w:t>white</w:t>
      </w:r>
      <w:r w:rsidR="00E671DE" w:rsidRPr="006A7B41">
        <w:rPr>
          <w:color w:val="000000"/>
        </w:rPr>
        <w:t xml:space="preserve"> </w:t>
      </w:r>
      <w:r w:rsidR="00170BD4" w:rsidRPr="006A7B41">
        <w:rPr>
          <w:color w:val="000000"/>
        </w:rPr>
        <w:t xml:space="preserve">performance </w:t>
      </w:r>
      <w:r w:rsidR="00170BD4" w:rsidRPr="00170BD4">
        <w:rPr>
          <w:color w:val="000000"/>
        </w:rPr>
        <w:t>issue</w:t>
      </w:r>
      <w:r w:rsidR="001429EB">
        <w:rPr>
          <w:color w:val="000000"/>
        </w:rPr>
        <w:t>(</w:t>
      </w:r>
      <w:r w:rsidR="00170BD4" w:rsidRPr="00170BD4">
        <w:rPr>
          <w:color w:val="000000"/>
        </w:rPr>
        <w:t>s</w:t>
      </w:r>
      <w:r w:rsidR="001429EB">
        <w:rPr>
          <w:color w:val="000000"/>
        </w:rPr>
        <w:t>)</w:t>
      </w:r>
      <w:r w:rsidR="00170BD4" w:rsidRPr="00170BD4">
        <w:rPr>
          <w:color w:val="000000"/>
        </w:rPr>
        <w:t xml:space="preserve"> </w:t>
      </w:r>
      <w:r w:rsidR="003E7C01">
        <w:rPr>
          <w:color w:val="000000"/>
        </w:rPr>
        <w:t>(</w:t>
      </w:r>
      <w:proofErr w:type="gramStart"/>
      <w:r w:rsidR="003E7C01">
        <w:rPr>
          <w:color w:val="000000"/>
        </w:rPr>
        <w:t>i.e.</w:t>
      </w:r>
      <w:proofErr w:type="gramEnd"/>
      <w:r w:rsidR="003E7C01">
        <w:rPr>
          <w:color w:val="000000"/>
        </w:rPr>
        <w:t xml:space="preserve"> CAPRs</w:t>
      </w:r>
      <w:r w:rsidR="00ED7921" w:rsidRPr="00ED7921">
        <w:rPr>
          <w:color w:val="000000"/>
        </w:rPr>
        <w:t xml:space="preserve"> </w:t>
      </w:r>
      <w:r w:rsidR="00ED7921">
        <w:rPr>
          <w:color w:val="000000"/>
        </w:rPr>
        <w:t>as defined in IMC 2515 Appendix B</w:t>
      </w:r>
      <w:r w:rsidR="003E7C01">
        <w:rPr>
          <w:color w:val="000000"/>
        </w:rPr>
        <w:t xml:space="preserve">) </w:t>
      </w:r>
      <w:r w:rsidR="00170BD4" w:rsidRPr="00170BD4">
        <w:rPr>
          <w:color w:val="000000"/>
        </w:rPr>
        <w:t xml:space="preserve">are </w:t>
      </w:r>
      <w:r w:rsidR="00C04DF7">
        <w:rPr>
          <w:color w:val="000000"/>
        </w:rPr>
        <w:t>or will be</w:t>
      </w:r>
      <w:r w:rsidR="00170BD4" w:rsidRPr="00170BD4">
        <w:rPr>
          <w:color w:val="000000"/>
        </w:rPr>
        <w:t xml:space="preserve"> prompt and effective</w:t>
      </w:r>
      <w:r w:rsidR="00621E02">
        <w:t>.</w:t>
      </w:r>
    </w:p>
    <w:p w14:paraId="60123893" w14:textId="7D0D64FD" w:rsidR="002C40E1" w:rsidRPr="002B346C"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5825AD5C" w14:textId="43E470FF" w:rsidR="00203008" w:rsidRDefault="002E0411"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bookmarkStart w:id="18" w:name="_Hlk26193087"/>
      <w:ins w:id="19" w:author="Telson, Ross" w:date="2021-06-24T11:06:00Z">
        <w:r>
          <w:t>Determine whether</w:t>
        </w:r>
      </w:ins>
      <w:r w:rsidR="00203008" w:rsidRPr="00732742">
        <w:rPr>
          <w:color w:val="000000"/>
        </w:rPr>
        <w:t xml:space="preserve"> </w:t>
      </w:r>
      <w:r w:rsidR="00203008">
        <w:rPr>
          <w:color w:val="000000"/>
        </w:rPr>
        <w:t xml:space="preserve">appropriate </w:t>
      </w:r>
      <w:r w:rsidR="00203008" w:rsidRPr="00732742">
        <w:rPr>
          <w:color w:val="000000"/>
        </w:rPr>
        <w:t xml:space="preserve">quantitative or qualitative measures of success have been developed for determining the effectiveness of </w:t>
      </w:r>
      <w:r w:rsidR="001550C8">
        <w:rPr>
          <w:color w:val="000000"/>
        </w:rPr>
        <w:t>all specified</w:t>
      </w:r>
      <w:r w:rsidR="009E38E5">
        <w:rPr>
          <w:color w:val="000000"/>
        </w:rPr>
        <w:t xml:space="preserve"> </w:t>
      </w:r>
      <w:r w:rsidR="00203008" w:rsidRPr="00732742">
        <w:rPr>
          <w:color w:val="000000"/>
        </w:rPr>
        <w:t>corrective action</w:t>
      </w:r>
      <w:r w:rsidR="00203008">
        <w:rPr>
          <w:color w:val="000000"/>
        </w:rPr>
        <w:t>s</w:t>
      </w:r>
      <w:r w:rsidR="001550C8">
        <w:rPr>
          <w:color w:val="000000"/>
        </w:rPr>
        <w:t>.</w:t>
      </w:r>
    </w:p>
    <w:p w14:paraId="522BFEE3" w14:textId="05E827CA" w:rsidR="002C40E1"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bookmarkEnd w:id="18"/>
    <w:p w14:paraId="63573157" w14:textId="17E6A52C" w:rsidR="00FF263A" w:rsidRDefault="004758DC"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t xml:space="preserve">For </w:t>
      </w:r>
      <w:r w:rsidR="00B851B4">
        <w:t>planned</w:t>
      </w:r>
      <w:r w:rsidRPr="00BA3913">
        <w:t xml:space="preserve"> </w:t>
      </w:r>
      <w:r w:rsidR="00E6626F">
        <w:t>CAPRs</w:t>
      </w:r>
      <w:r>
        <w:t xml:space="preserve">, </w:t>
      </w:r>
      <w:ins w:id="20" w:author="Telson, Ross" w:date="2021-06-24T11:06:00Z">
        <w:r w:rsidR="002E0411">
          <w:t>determine whether</w:t>
        </w:r>
      </w:ins>
      <w:r w:rsidR="00170BD4">
        <w:rPr>
          <w:color w:val="000000"/>
        </w:rPr>
        <w:t xml:space="preserve"> </w:t>
      </w:r>
      <w:r w:rsidR="001550C8">
        <w:rPr>
          <w:color w:val="000000"/>
        </w:rPr>
        <w:t>a completion</w:t>
      </w:r>
      <w:r w:rsidR="009D7AD9">
        <w:rPr>
          <w:color w:val="000000"/>
        </w:rPr>
        <w:t xml:space="preserve"> </w:t>
      </w:r>
      <w:r w:rsidR="001550C8">
        <w:rPr>
          <w:color w:val="000000"/>
        </w:rPr>
        <w:t>plan</w:t>
      </w:r>
      <w:r w:rsidR="009D7AD9">
        <w:rPr>
          <w:color w:val="000000"/>
        </w:rPr>
        <w:t xml:space="preserve"> has been </w:t>
      </w:r>
      <w:r w:rsidR="001550C8">
        <w:rPr>
          <w:color w:val="000000"/>
        </w:rPr>
        <w:t>recorded that</w:t>
      </w:r>
      <w:r w:rsidR="009D7AD9">
        <w:rPr>
          <w:color w:val="000000"/>
        </w:rPr>
        <w:t xml:space="preserve"> </w:t>
      </w:r>
      <w:r w:rsidR="001550C8">
        <w:rPr>
          <w:color w:val="000000"/>
        </w:rPr>
        <w:t>aligns with 02.04.a through d</w:t>
      </w:r>
      <w:r w:rsidR="009E38E5">
        <w:rPr>
          <w:color w:val="000000"/>
        </w:rPr>
        <w:t>.</w:t>
      </w:r>
    </w:p>
    <w:p w14:paraId="0C0B4526" w14:textId="364B16D2" w:rsidR="002C40E1" w:rsidRPr="000C4DAD"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24A96B33" w14:textId="4CB2E729" w:rsidR="00653A3C" w:rsidRPr="002C40E1" w:rsidRDefault="00653A3C"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sidRPr="009E08A9">
        <w:rPr>
          <w:i/>
          <w:color w:val="000000"/>
        </w:rPr>
        <w:t xml:space="preserve">For </w:t>
      </w:r>
      <w:r w:rsidR="00B851B4">
        <w:rPr>
          <w:i/>
          <w:color w:val="000000"/>
        </w:rPr>
        <w:t>planned</w:t>
      </w:r>
      <w:r w:rsidR="00757120">
        <w:rPr>
          <w:i/>
          <w:color w:val="000000"/>
        </w:rPr>
        <w:t xml:space="preserve"> CAPRs,</w:t>
      </w:r>
      <w:r w:rsidRPr="009E08A9">
        <w:rPr>
          <w:i/>
          <w:color w:val="000000"/>
        </w:rPr>
        <w:t xml:space="preserve"> </w:t>
      </w:r>
      <w:r w:rsidR="00410656">
        <w:rPr>
          <w:i/>
          <w:color w:val="000000"/>
        </w:rPr>
        <w:t>ensure</w:t>
      </w:r>
      <w:r w:rsidRPr="009E08A9">
        <w:rPr>
          <w:i/>
          <w:color w:val="000000"/>
        </w:rPr>
        <w:t xml:space="preserve"> the </w:t>
      </w:r>
      <w:r w:rsidR="00410656">
        <w:rPr>
          <w:i/>
          <w:color w:val="000000"/>
        </w:rPr>
        <w:t xml:space="preserve">capture of </w:t>
      </w:r>
      <w:r w:rsidRPr="009E08A9">
        <w:rPr>
          <w:i/>
          <w:color w:val="000000"/>
        </w:rPr>
        <w:t xml:space="preserve">necessary </w:t>
      </w:r>
      <w:r w:rsidR="00410656" w:rsidRPr="001570C0">
        <w:rPr>
          <w:i/>
          <w:color w:val="000000"/>
        </w:rPr>
        <w:t xml:space="preserve">information </w:t>
      </w:r>
      <w:r w:rsidRPr="009E08A9">
        <w:rPr>
          <w:i/>
          <w:color w:val="000000"/>
        </w:rPr>
        <w:t xml:space="preserve">to </w:t>
      </w:r>
      <w:r w:rsidR="00203008" w:rsidRPr="009E08A9">
        <w:rPr>
          <w:i/>
          <w:color w:val="000000"/>
        </w:rPr>
        <w:t>efficientl</w:t>
      </w:r>
      <w:r w:rsidR="00410656">
        <w:rPr>
          <w:i/>
          <w:color w:val="000000"/>
        </w:rPr>
        <w:t>y and effectively</w:t>
      </w:r>
      <w:r w:rsidR="00203008" w:rsidRPr="009E08A9">
        <w:rPr>
          <w:i/>
          <w:color w:val="000000"/>
        </w:rPr>
        <w:t xml:space="preserve"> </w:t>
      </w:r>
      <w:r w:rsidR="00C04DF7">
        <w:rPr>
          <w:i/>
          <w:color w:val="000000"/>
        </w:rPr>
        <w:t xml:space="preserve">schedule and </w:t>
      </w:r>
      <w:r w:rsidR="00410656">
        <w:rPr>
          <w:i/>
          <w:color w:val="000000"/>
        </w:rPr>
        <w:t>conduct follow-up inspection</w:t>
      </w:r>
      <w:r w:rsidR="00661F21">
        <w:rPr>
          <w:i/>
          <w:color w:val="000000"/>
        </w:rPr>
        <w:t xml:space="preserve"> </w:t>
      </w:r>
      <w:r w:rsidR="008C3B93">
        <w:rPr>
          <w:i/>
          <w:color w:val="000000"/>
        </w:rPr>
        <w:t>to</w:t>
      </w:r>
      <w:r w:rsidR="00661F21">
        <w:rPr>
          <w:i/>
          <w:color w:val="000000"/>
        </w:rPr>
        <w:t xml:space="preserve"> verify prompt effective </w:t>
      </w:r>
      <w:r w:rsidR="00BF21AE">
        <w:rPr>
          <w:i/>
          <w:color w:val="000000"/>
        </w:rPr>
        <w:t xml:space="preserve">CAPR </w:t>
      </w:r>
      <w:r w:rsidR="00757120">
        <w:rPr>
          <w:i/>
          <w:color w:val="000000"/>
        </w:rPr>
        <w:t>implementation</w:t>
      </w:r>
      <w:r w:rsidR="008C3B93">
        <w:rPr>
          <w:i/>
          <w:color w:val="000000"/>
        </w:rPr>
        <w:t xml:space="preserve"> in accordance with the NRC-accepted licensee corrective action plan</w:t>
      </w:r>
      <w:proofErr w:type="gramStart"/>
      <w:r w:rsidR="00410656">
        <w:rPr>
          <w:i/>
          <w:color w:val="000000"/>
        </w:rPr>
        <w:t>.</w:t>
      </w:r>
      <w:r w:rsidRPr="00BB4684">
        <w:rPr>
          <w:i/>
          <w:color w:val="000000"/>
        </w:rPr>
        <w:t xml:space="preserve"> </w:t>
      </w:r>
      <w:proofErr w:type="gramEnd"/>
      <w:r w:rsidR="00C04DF7" w:rsidRPr="003A6144">
        <w:t>[C3]</w:t>
      </w:r>
    </w:p>
    <w:p w14:paraId="065AE1CC" w14:textId="79B75718" w:rsidR="002C40E1" w:rsidRPr="00BA3913" w:rsidRDefault="002C40E1" w:rsidP="001A1AFD">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5E3C75B6" w14:textId="6794F0AD" w:rsidR="00411C99" w:rsidRDefault="00AD0EF1" w:rsidP="001A1AFD">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i/>
          <w:iCs/>
          <w:color w:val="000000"/>
        </w:rPr>
        <w:t>The inspectors must gather the information necessary so that the inspection report will clearly communicate the inspection outcomes to an independent reader and the inspection report’s conclusions will be explicit</w:t>
      </w:r>
      <w:r w:rsidR="00411C99" w:rsidRPr="00C26E1E">
        <w:rPr>
          <w:i/>
          <w:color w:val="000000"/>
        </w:rPr>
        <w:t>.</w:t>
      </w:r>
      <w:r w:rsidR="00411C99" w:rsidRPr="00C26E1E">
        <w:rPr>
          <w:color w:val="000000"/>
        </w:rPr>
        <w:t xml:space="preserve">  [C4]</w:t>
      </w:r>
    </w:p>
    <w:p w14:paraId="57E20512" w14:textId="19211035" w:rsidR="002C40E1" w:rsidRDefault="002C40E1" w:rsidP="002C40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B7E9811" w14:textId="2477916E" w:rsidR="002C40E1" w:rsidRPr="00C26E1E" w:rsidRDefault="002C40E1" w:rsidP="002C40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33E0DD20" w14:textId="229CB3F9" w:rsidR="00FB60FE" w:rsidRDefault="00FB60FE" w:rsidP="008A0E03">
      <w:pPr>
        <w:pStyle w:val="StyleHeading1"/>
      </w:pPr>
      <w:r w:rsidRPr="00732742">
        <w:t>95001-03</w:t>
      </w:r>
      <w:r w:rsidRPr="00732742">
        <w:tab/>
        <w:t>INSPECTION GUIDANCE</w:t>
      </w:r>
    </w:p>
    <w:p w14:paraId="70B10B3B" w14:textId="1F9E5B4B" w:rsidR="002C40E1" w:rsidRPr="002C40E1" w:rsidRDefault="002C40E1" w:rsidP="002C40E1"/>
    <w:p w14:paraId="548FF1E9" w14:textId="5308C3FA" w:rsidR="00E9172E" w:rsidRDefault="00E9172E" w:rsidP="008A0E03">
      <w:pPr>
        <w:pStyle w:val="Heading2"/>
        <w:spacing w:before="0"/>
        <w:rPr>
          <w:u w:val="single"/>
        </w:rPr>
      </w:pPr>
      <w:r w:rsidRPr="00620011">
        <w:t>03.01</w:t>
      </w:r>
      <w:r w:rsidRPr="00620011">
        <w:tab/>
      </w:r>
      <w:r w:rsidRPr="00C8125C">
        <w:rPr>
          <w:u w:val="single"/>
        </w:rPr>
        <w:t>General Guidance</w:t>
      </w:r>
    </w:p>
    <w:p w14:paraId="12533D3E" w14:textId="0C9DE501" w:rsidR="002C40E1" w:rsidRPr="002C40E1" w:rsidRDefault="002C40E1" w:rsidP="00A43CEE"/>
    <w:p w14:paraId="20B85C89" w14:textId="1E612AD3" w:rsidR="00990A98" w:rsidRPr="002C40E1" w:rsidRDefault="000A3ED1" w:rsidP="00A43CEE">
      <w:pPr>
        <w:pStyle w:val="ListParagraph"/>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t xml:space="preserve">Regarding general requirements and guidance in </w:t>
      </w:r>
      <w:r w:rsidR="007059EF">
        <w:t>IMC</w:t>
      </w:r>
      <w:r>
        <w:t xml:space="preserve"> 2515 Appendix B, “Supplemental Inspection Program,” n</w:t>
      </w:r>
      <w:r w:rsidR="00A22FCA">
        <w:t xml:space="preserve">o guidance </w:t>
      </w:r>
      <w:r w:rsidR="005F3047">
        <w:t>is necessary</w:t>
      </w:r>
      <w:r w:rsidR="00A22FCA">
        <w:t>.</w:t>
      </w:r>
    </w:p>
    <w:p w14:paraId="10B49614" w14:textId="7472485C" w:rsidR="002C40E1" w:rsidRPr="00D4740B" w:rsidRDefault="002C40E1" w:rsidP="00A43CEE">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5650415C" w14:textId="7AEE444B" w:rsidR="006172A0" w:rsidRDefault="004A6713" w:rsidP="00A43CEE">
      <w:pPr>
        <w:pStyle w:val="ListParagraph"/>
        <w:widowControl/>
        <w:numPr>
          <w:ilvl w:val="0"/>
          <w:numId w:val="5"/>
        </w:numPr>
        <w:ind w:left="807" w:hanging="533"/>
      </w:pPr>
      <w:r>
        <w:t>Regarding the challenging of</w:t>
      </w:r>
      <w:r w:rsidRPr="0033034A">
        <w:t xml:space="preserve"> aspects of the licensee’s </w:t>
      </w:r>
      <w:r>
        <w:t xml:space="preserve">problem identification, causal analysis, and </w:t>
      </w:r>
      <w:r w:rsidRPr="0033034A">
        <w:t>corrective actions</w:t>
      </w:r>
      <w:r>
        <w:t>, i</w:t>
      </w:r>
      <w:r w:rsidR="006172A0" w:rsidRPr="006172A0">
        <w:t xml:space="preserve">nspectors are not required to perform an independent evaluation of the performance issue(s) nor </w:t>
      </w:r>
      <w:r w:rsidR="008C7FA5">
        <w:t>may they</w:t>
      </w:r>
      <w:r w:rsidR="006172A0" w:rsidRPr="006172A0">
        <w:t xml:space="preserve"> merely verify that an evaluation has been performed and translated into corrective plans and actions without assessing adequacy.  </w:t>
      </w:r>
      <w:r w:rsidR="00C42221">
        <w:t>The</w:t>
      </w:r>
      <w:r w:rsidR="00C42221" w:rsidRPr="006172A0">
        <w:t xml:space="preserve"> inspection requirements relate to the minimum set of information that the NRC will generally need to ensure that the inspection objectives are satisfied</w:t>
      </w:r>
      <w:r w:rsidR="00C42221">
        <w:t xml:space="preserve">.  </w:t>
      </w:r>
      <w:r w:rsidR="00870977">
        <w:t xml:space="preserve">In determining </w:t>
      </w:r>
      <w:r w:rsidR="0010381D">
        <w:t>which</w:t>
      </w:r>
      <w:r w:rsidR="00653DE1">
        <w:t xml:space="preserve"> aspects</w:t>
      </w:r>
      <w:r w:rsidR="009D2D25">
        <w:t xml:space="preserve"> </w:t>
      </w:r>
      <w:r w:rsidR="0010381D">
        <w:t xml:space="preserve">of </w:t>
      </w:r>
      <w:r w:rsidR="00C15A62">
        <w:t xml:space="preserve">the licensee </w:t>
      </w:r>
      <w:r w:rsidR="007059EF">
        <w:t>problem identification and resolution (</w:t>
      </w:r>
      <w:r w:rsidR="00C15A62">
        <w:t>PI&amp;R</w:t>
      </w:r>
      <w:r w:rsidR="007059EF">
        <w:t>)</w:t>
      </w:r>
      <w:r w:rsidR="00C15A62">
        <w:t xml:space="preserve"> </w:t>
      </w:r>
      <w:r w:rsidR="00C15A62">
        <w:lastRenderedPageBreak/>
        <w:t xml:space="preserve">effort </w:t>
      </w:r>
      <w:r w:rsidR="00707F4F">
        <w:t>to challenge</w:t>
      </w:r>
      <w:r w:rsidR="00CB6F26">
        <w:t xml:space="preserve">, inspectors </w:t>
      </w:r>
      <w:r w:rsidR="00653DE1">
        <w:t>may</w:t>
      </w:r>
      <w:r w:rsidR="00CB6F26">
        <w:t xml:space="preserve"> consider </w:t>
      </w:r>
      <w:r w:rsidR="00707F4F">
        <w:t xml:space="preserve">a </w:t>
      </w:r>
      <w:r w:rsidR="00653DE1">
        <w:t>variety</w:t>
      </w:r>
      <w:r w:rsidR="00707F4F">
        <w:t xml:space="preserve"> of factors </w:t>
      </w:r>
      <w:r w:rsidR="00653DE1">
        <w:t xml:space="preserve">including </w:t>
      </w:r>
      <w:r w:rsidR="00381297">
        <w:t xml:space="preserve">but </w:t>
      </w:r>
      <w:r w:rsidR="007059EF">
        <w:t xml:space="preserve">not </w:t>
      </w:r>
      <w:r w:rsidR="00381297">
        <w:t xml:space="preserve">limited to </w:t>
      </w:r>
      <w:r w:rsidR="00AF31B3">
        <w:t xml:space="preserve">issue complexity, </w:t>
      </w:r>
      <w:r w:rsidR="00937376">
        <w:t>periodic NRC</w:t>
      </w:r>
      <w:r w:rsidR="00C30DBA">
        <w:t xml:space="preserve"> </w:t>
      </w:r>
      <w:r w:rsidR="00C15A62">
        <w:t xml:space="preserve">licensee PI&amp;R performance </w:t>
      </w:r>
      <w:r w:rsidR="009E353F">
        <w:t>assessment</w:t>
      </w:r>
      <w:r w:rsidR="00EF508F">
        <w:t xml:space="preserve">, </w:t>
      </w:r>
      <w:r w:rsidR="00381297">
        <w:t>and</w:t>
      </w:r>
      <w:r w:rsidR="009E353F">
        <w:t xml:space="preserve"> </w:t>
      </w:r>
      <w:r w:rsidR="00B67E50">
        <w:t>inspection</w:t>
      </w:r>
      <w:r w:rsidR="009E353F">
        <w:t xml:space="preserve"> </w:t>
      </w:r>
      <w:r w:rsidR="00653DE1">
        <w:t>team</w:t>
      </w:r>
      <w:r w:rsidR="00381297">
        <w:t xml:space="preserve"> perception</w:t>
      </w:r>
      <w:r w:rsidR="00653DE1">
        <w:t>s</w:t>
      </w:r>
      <w:r w:rsidR="00381297">
        <w:t xml:space="preserve"> </w:t>
      </w:r>
      <w:r w:rsidR="00BE6E6F">
        <w:t>regarding</w:t>
      </w:r>
      <w:r w:rsidR="00381297">
        <w:t xml:space="preserve"> </w:t>
      </w:r>
      <w:r w:rsidR="009F1D51">
        <w:t>strength</w:t>
      </w:r>
      <w:r w:rsidR="00B67E50">
        <w:t>s</w:t>
      </w:r>
      <w:r w:rsidR="009F1D51">
        <w:t xml:space="preserve"> or weakness</w:t>
      </w:r>
      <w:r w:rsidR="00635B7E">
        <w:t>es in</w:t>
      </w:r>
      <w:r w:rsidR="00EF508F">
        <w:t xml:space="preserve"> the licensee’s PI&amp;R performance</w:t>
      </w:r>
      <w:r w:rsidR="00067D7C">
        <w:t xml:space="preserve"> </w:t>
      </w:r>
      <w:r w:rsidR="009F1D51">
        <w:t xml:space="preserve">(e.g. </w:t>
      </w:r>
      <w:r w:rsidR="002F3203">
        <w:t xml:space="preserve">transparency, objectivity, </w:t>
      </w:r>
      <w:r w:rsidR="001E7043">
        <w:t>scrutability</w:t>
      </w:r>
      <w:r w:rsidR="009F1D51">
        <w:t xml:space="preserve">, </w:t>
      </w:r>
      <w:r w:rsidR="00BE6E6F">
        <w:t xml:space="preserve">documentation </w:t>
      </w:r>
      <w:r w:rsidR="005E5F24">
        <w:t xml:space="preserve">and </w:t>
      </w:r>
      <w:r w:rsidR="00D74B7E">
        <w:t xml:space="preserve">interview </w:t>
      </w:r>
      <w:r w:rsidR="0092366D">
        <w:t xml:space="preserve">clarity and completeness, </w:t>
      </w:r>
      <w:r w:rsidR="009F1D51">
        <w:t>conformance to licensee self-imposed standard</w:t>
      </w:r>
      <w:r w:rsidR="007059EF">
        <w:t>s</w:t>
      </w:r>
      <w:r w:rsidR="009F1D51">
        <w:t xml:space="preserve"> and regulatory requirements)</w:t>
      </w:r>
      <w:r w:rsidR="005E5F24">
        <w:t>.</w:t>
      </w:r>
    </w:p>
    <w:p w14:paraId="21BEF8F2" w14:textId="436AFEFF" w:rsidR="002C40E1" w:rsidRPr="006172A0" w:rsidRDefault="002C40E1" w:rsidP="002C40E1">
      <w:pPr>
        <w:pStyle w:val="ListParagraph"/>
        <w:widowControl/>
        <w:ind w:left="807"/>
      </w:pPr>
    </w:p>
    <w:p w14:paraId="27822324" w14:textId="36610D98" w:rsidR="00E27055" w:rsidRPr="000E2749" w:rsidRDefault="00FB60FE" w:rsidP="008A0E03">
      <w:pPr>
        <w:pStyle w:val="Heading2"/>
        <w:spacing w:before="0"/>
        <w:rPr>
          <w:u w:val="single"/>
        </w:rPr>
      </w:pPr>
      <w:r w:rsidRPr="000E2749">
        <w:t>03.0</w:t>
      </w:r>
      <w:r w:rsidR="005C0543" w:rsidRPr="000E2749">
        <w:t>2</w:t>
      </w:r>
      <w:r w:rsidRPr="000E2749">
        <w:tab/>
      </w:r>
      <w:r w:rsidRPr="000E2749">
        <w:rPr>
          <w:u w:val="single"/>
        </w:rPr>
        <w:t>Problem Identification</w:t>
      </w:r>
    </w:p>
    <w:p w14:paraId="4453441B" w14:textId="5E1E1726" w:rsidR="002C40E1" w:rsidRPr="002C40E1" w:rsidRDefault="002C40E1" w:rsidP="002C40E1"/>
    <w:p w14:paraId="0F347421" w14:textId="57140EB7" w:rsidR="005120F8" w:rsidRDefault="00B94980" w:rsidP="006F64E8">
      <w:pPr>
        <w:pStyle w:val="ListParagraph"/>
        <w:numPr>
          <w:ilvl w:val="0"/>
          <w:numId w:val="31"/>
        </w:numPr>
        <w:ind w:left="821" w:hanging="547"/>
        <w:rPr>
          <w:color w:val="000000"/>
        </w:rPr>
      </w:pPr>
      <w:r>
        <w:rPr>
          <w:color w:val="000000"/>
        </w:rPr>
        <w:t>Regarding</w:t>
      </w:r>
      <w:r w:rsidR="008E1849" w:rsidRPr="00732742">
        <w:rPr>
          <w:color w:val="000000"/>
        </w:rPr>
        <w:t xml:space="preserve"> </w:t>
      </w:r>
      <w:r w:rsidR="00324EF9" w:rsidRPr="00BA3913">
        <w:t xml:space="preserve">how and by whom the </w:t>
      </w:r>
      <w:r w:rsidR="00324EF9">
        <w:t xml:space="preserve">performance </w:t>
      </w:r>
      <w:r w:rsidR="00324EF9" w:rsidRPr="00BA3913">
        <w:t>issue</w:t>
      </w:r>
      <w:r w:rsidR="00324EF9">
        <w:t>(s)</w:t>
      </w:r>
      <w:r w:rsidR="00324EF9" w:rsidRPr="00BA3913">
        <w:t xml:space="preserve"> was </w:t>
      </w:r>
      <w:r w:rsidR="00324EF9">
        <w:t xml:space="preserve">(were) </w:t>
      </w:r>
      <w:r w:rsidR="00324EF9" w:rsidRPr="00BA3913">
        <w:t>identified</w:t>
      </w:r>
      <w:r w:rsidR="00B3253D">
        <w:t>,</w:t>
      </w:r>
      <w:r w:rsidR="008E1849" w:rsidRPr="00732742">
        <w:rPr>
          <w:color w:val="000000"/>
        </w:rPr>
        <w:t xml:space="preserve"> </w:t>
      </w:r>
      <w:r w:rsidR="00B3253D">
        <w:rPr>
          <w:color w:val="000000"/>
        </w:rPr>
        <w:t>i</w:t>
      </w:r>
      <w:r w:rsidR="003A54A8" w:rsidRPr="00732742">
        <w:rPr>
          <w:color w:val="000000"/>
        </w:rPr>
        <w:t>f the</w:t>
      </w:r>
      <w:r w:rsidR="00732A68" w:rsidRPr="00732742">
        <w:rPr>
          <w:color w:val="000000"/>
        </w:rPr>
        <w:t xml:space="preserve"> licensee </w:t>
      </w:r>
      <w:r w:rsidR="003A54A8" w:rsidRPr="00732742">
        <w:rPr>
          <w:color w:val="000000"/>
        </w:rPr>
        <w:t>did not</w:t>
      </w:r>
      <w:r w:rsidR="00FB60FE" w:rsidRPr="00732742">
        <w:rPr>
          <w:color w:val="000000"/>
        </w:rPr>
        <w:t xml:space="preserve"> identify the </w:t>
      </w:r>
      <w:r w:rsidR="0098047F">
        <w:rPr>
          <w:color w:val="000000"/>
        </w:rPr>
        <w:t>performance issue, problem, or condition</w:t>
      </w:r>
      <w:r w:rsidR="0098047F" w:rsidRPr="00732742">
        <w:rPr>
          <w:color w:val="000000"/>
        </w:rPr>
        <w:t xml:space="preserve"> </w:t>
      </w:r>
      <w:r w:rsidR="00FB60FE" w:rsidRPr="00732742">
        <w:rPr>
          <w:color w:val="000000"/>
        </w:rPr>
        <w:t>at a precursor level</w:t>
      </w:r>
      <w:r w:rsidR="009E049B">
        <w:rPr>
          <w:color w:val="000000"/>
        </w:rPr>
        <w:t xml:space="preserve"> (</w:t>
      </w:r>
      <w:proofErr w:type="gramStart"/>
      <w:r w:rsidR="009E049B">
        <w:rPr>
          <w:color w:val="000000"/>
        </w:rPr>
        <w:t>e.g.</w:t>
      </w:r>
      <w:proofErr w:type="gramEnd"/>
      <w:r w:rsidR="009E049B">
        <w:rPr>
          <w:color w:val="000000"/>
        </w:rPr>
        <w:t xml:space="preserve"> before an actual demand</w:t>
      </w:r>
      <w:r w:rsidR="00D643F3">
        <w:rPr>
          <w:color w:val="000000"/>
        </w:rPr>
        <w:t xml:space="preserve"> following return to service</w:t>
      </w:r>
      <w:r w:rsidR="009E049B">
        <w:rPr>
          <w:color w:val="000000"/>
        </w:rPr>
        <w:t>)</w:t>
      </w:r>
      <w:r w:rsidR="003A54A8" w:rsidRPr="00732742">
        <w:rPr>
          <w:color w:val="000000"/>
        </w:rPr>
        <w:t>,</w:t>
      </w:r>
      <w:r w:rsidR="008E1849">
        <w:rPr>
          <w:color w:val="000000"/>
        </w:rPr>
        <w:t xml:space="preserve"> evaluate the licen</w:t>
      </w:r>
      <w:r w:rsidR="00BE08D1">
        <w:rPr>
          <w:color w:val="000000"/>
        </w:rPr>
        <w:t>see’s determination as to why.</w:t>
      </w:r>
      <w:r w:rsidR="00653757" w:rsidRPr="00732742">
        <w:rPr>
          <w:color w:val="000000"/>
        </w:rPr>
        <w:t xml:space="preserve">  </w:t>
      </w:r>
      <w:r w:rsidR="00FB60FE" w:rsidRPr="00732742">
        <w:rPr>
          <w:color w:val="000000"/>
        </w:rPr>
        <w:t xml:space="preserve">Specifically, </w:t>
      </w:r>
      <w:r w:rsidR="00732A68" w:rsidRPr="00732742">
        <w:rPr>
          <w:color w:val="000000"/>
        </w:rPr>
        <w:t xml:space="preserve">the licensee’s </w:t>
      </w:r>
      <w:r w:rsidR="00FB60FE" w:rsidRPr="00732742">
        <w:rPr>
          <w:color w:val="000000"/>
        </w:rPr>
        <w:t xml:space="preserve">failure to identify a </w:t>
      </w:r>
      <w:r w:rsidR="0098047F">
        <w:rPr>
          <w:color w:val="000000"/>
        </w:rPr>
        <w:t>performance issue, condition, or problem</w:t>
      </w:r>
      <w:r w:rsidR="0098047F" w:rsidRPr="00732742">
        <w:rPr>
          <w:color w:val="000000"/>
        </w:rPr>
        <w:t xml:space="preserve"> </w:t>
      </w:r>
      <w:r w:rsidR="00C32B95" w:rsidRPr="00732742">
        <w:rPr>
          <w:color w:val="000000"/>
        </w:rPr>
        <w:t xml:space="preserve">before it </w:t>
      </w:r>
      <w:r w:rsidR="006F4750" w:rsidRPr="00732742">
        <w:rPr>
          <w:color w:val="000000"/>
        </w:rPr>
        <w:t xml:space="preserve">became more </w:t>
      </w:r>
      <w:r w:rsidR="00C32B95" w:rsidRPr="00732742">
        <w:rPr>
          <w:color w:val="000000"/>
        </w:rPr>
        <w:t>significant</w:t>
      </w:r>
      <w:r w:rsidR="00FB60FE" w:rsidRPr="00732742">
        <w:rPr>
          <w:color w:val="000000"/>
        </w:rPr>
        <w:t xml:space="preserve"> may </w:t>
      </w:r>
      <w:r w:rsidR="00732A68" w:rsidRPr="00732742">
        <w:rPr>
          <w:color w:val="000000"/>
        </w:rPr>
        <w:t>indicate</w:t>
      </w:r>
      <w:r w:rsidR="00FB60FE" w:rsidRPr="00732742">
        <w:rPr>
          <w:color w:val="000000"/>
        </w:rPr>
        <w:t xml:space="preserve"> a more substantial problem</w:t>
      </w:r>
      <w:r w:rsidR="00653757" w:rsidRPr="00732742">
        <w:rPr>
          <w:color w:val="000000"/>
        </w:rPr>
        <w:t xml:space="preserve">.  </w:t>
      </w:r>
      <w:r w:rsidR="00FB60FE" w:rsidRPr="00732742">
        <w:rPr>
          <w:color w:val="000000"/>
        </w:rPr>
        <w:t xml:space="preserve">Examples </w:t>
      </w:r>
      <w:r w:rsidR="00DC65EB">
        <w:rPr>
          <w:color w:val="000000"/>
        </w:rPr>
        <w:t>include</w:t>
      </w:r>
      <w:r w:rsidR="00FB60FE" w:rsidRPr="00732742">
        <w:rPr>
          <w:color w:val="000000"/>
        </w:rPr>
        <w:t xml:space="preserve"> </w:t>
      </w:r>
      <w:r w:rsidR="00641B28" w:rsidRPr="00732742">
        <w:rPr>
          <w:color w:val="000000"/>
        </w:rPr>
        <w:t>failure</w:t>
      </w:r>
      <w:r w:rsidR="00FB60FE" w:rsidRPr="00732742">
        <w:rPr>
          <w:color w:val="000000"/>
        </w:rPr>
        <w:t xml:space="preserve"> to</w:t>
      </w:r>
      <w:r w:rsidR="00641B28" w:rsidRPr="00732742">
        <w:rPr>
          <w:color w:val="000000"/>
        </w:rPr>
        <w:t>:</w:t>
      </w:r>
      <w:r w:rsidR="00B41591">
        <w:rPr>
          <w:color w:val="000000"/>
        </w:rPr>
        <w:t xml:space="preserve"> </w:t>
      </w:r>
      <w:r w:rsidR="00641B28" w:rsidRPr="00732742">
        <w:rPr>
          <w:color w:val="000000"/>
        </w:rPr>
        <w:t>(1)</w:t>
      </w:r>
      <w:r w:rsidR="00532CF3">
        <w:rPr>
          <w:color w:val="000000"/>
        </w:rPr>
        <w:t> </w:t>
      </w:r>
      <w:r w:rsidR="00D42D30">
        <w:rPr>
          <w:color w:val="000000"/>
        </w:rPr>
        <w:t xml:space="preserve">recognize the performance issue, (2) </w:t>
      </w:r>
      <w:r w:rsidR="00FB60FE" w:rsidRPr="00732742">
        <w:rPr>
          <w:color w:val="000000"/>
        </w:rPr>
        <w:t xml:space="preserve">enter </w:t>
      </w:r>
      <w:r w:rsidR="00D42D30">
        <w:rPr>
          <w:color w:val="000000"/>
        </w:rPr>
        <w:t>the</w:t>
      </w:r>
      <w:r w:rsidR="00FB60FE" w:rsidRPr="00732742">
        <w:rPr>
          <w:color w:val="000000"/>
        </w:rPr>
        <w:t xml:space="preserve"> recognized </w:t>
      </w:r>
      <w:r w:rsidR="00262682">
        <w:rPr>
          <w:color w:val="000000"/>
        </w:rPr>
        <w:t>performance issue</w:t>
      </w:r>
      <w:r w:rsidR="00FB60FE" w:rsidRPr="00732742">
        <w:rPr>
          <w:color w:val="000000"/>
        </w:rPr>
        <w:t xml:space="preserve"> into the corrective action program</w:t>
      </w:r>
      <w:r w:rsidR="00641B28" w:rsidRPr="00732742">
        <w:rPr>
          <w:color w:val="000000"/>
        </w:rPr>
        <w:t>; (</w:t>
      </w:r>
      <w:r w:rsidR="00D42D30">
        <w:rPr>
          <w:color w:val="000000"/>
        </w:rPr>
        <w:t>3</w:t>
      </w:r>
      <w:r w:rsidR="00641B28" w:rsidRPr="00732742">
        <w:rPr>
          <w:color w:val="000000"/>
        </w:rPr>
        <w:t>)</w:t>
      </w:r>
      <w:r w:rsidR="00532CF3">
        <w:rPr>
          <w:color w:val="000000"/>
        </w:rPr>
        <w:t> </w:t>
      </w:r>
      <w:r w:rsidR="00CB5320">
        <w:rPr>
          <w:color w:val="000000"/>
        </w:rPr>
        <w:t>recognize the safety or regulatory importance of the issue, (4)</w:t>
      </w:r>
      <w:r w:rsidR="00420EAC">
        <w:rPr>
          <w:color w:val="000000"/>
        </w:rPr>
        <w:t> </w:t>
      </w:r>
      <w:r w:rsidR="00FB60FE" w:rsidRPr="00732742">
        <w:rPr>
          <w:color w:val="000000"/>
        </w:rPr>
        <w:t>raise safety concerns to management</w:t>
      </w:r>
      <w:r w:rsidR="00641B28" w:rsidRPr="00732742">
        <w:rPr>
          <w:color w:val="000000"/>
        </w:rPr>
        <w:t xml:space="preserve">; </w:t>
      </w:r>
      <w:r w:rsidR="00FB60FE" w:rsidRPr="00732742">
        <w:rPr>
          <w:color w:val="000000"/>
        </w:rPr>
        <w:t>or</w:t>
      </w:r>
      <w:r w:rsidR="00641B28" w:rsidRPr="00732742">
        <w:rPr>
          <w:color w:val="000000"/>
        </w:rPr>
        <w:t xml:space="preserve"> (</w:t>
      </w:r>
      <w:r w:rsidR="00CB5320">
        <w:rPr>
          <w:color w:val="000000"/>
        </w:rPr>
        <w:t>5</w:t>
      </w:r>
      <w:r w:rsidR="00641B28" w:rsidRPr="00732742">
        <w:rPr>
          <w:color w:val="000000"/>
        </w:rPr>
        <w:t>)</w:t>
      </w:r>
      <w:r w:rsidR="00D96292">
        <w:rPr>
          <w:color w:val="000000"/>
        </w:rPr>
        <w:t> </w:t>
      </w:r>
      <w:r w:rsidR="00FB60FE" w:rsidRPr="00732742">
        <w:rPr>
          <w:color w:val="000000"/>
        </w:rPr>
        <w:t>complete corrective actions for a previous</w:t>
      </w:r>
      <w:r w:rsidR="00641B28" w:rsidRPr="00732742">
        <w:rPr>
          <w:color w:val="000000"/>
        </w:rPr>
        <w:t>ly identified</w:t>
      </w:r>
      <w:r w:rsidR="00FB60FE" w:rsidRPr="00732742">
        <w:rPr>
          <w:color w:val="000000"/>
        </w:rPr>
        <w:t xml:space="preserve"> </w:t>
      </w:r>
      <w:r w:rsidR="0098047F">
        <w:rPr>
          <w:color w:val="000000"/>
        </w:rPr>
        <w:t xml:space="preserve">performance issue, condition, or </w:t>
      </w:r>
      <w:r w:rsidR="00FB60FE" w:rsidRPr="00732742">
        <w:rPr>
          <w:color w:val="000000"/>
        </w:rPr>
        <w:t xml:space="preserve">problem </w:t>
      </w:r>
      <w:r w:rsidR="00B74C49" w:rsidRPr="00732742">
        <w:rPr>
          <w:color w:val="000000"/>
        </w:rPr>
        <w:t>that</w:t>
      </w:r>
      <w:r w:rsidR="00641B28" w:rsidRPr="00732742">
        <w:rPr>
          <w:color w:val="000000"/>
        </w:rPr>
        <w:t xml:space="preserve"> resulted </w:t>
      </w:r>
      <w:r w:rsidR="00FB60FE" w:rsidRPr="00732742">
        <w:rPr>
          <w:color w:val="000000"/>
        </w:rPr>
        <w:t>in further degradation</w:t>
      </w:r>
      <w:r w:rsidR="00653757" w:rsidRPr="00732742">
        <w:rPr>
          <w:color w:val="000000"/>
        </w:rPr>
        <w:t xml:space="preserve">.  </w:t>
      </w:r>
      <w:r w:rsidR="00FB60FE" w:rsidRPr="00732742">
        <w:rPr>
          <w:color w:val="000000"/>
        </w:rPr>
        <w:t xml:space="preserve">If the NRC identified the </w:t>
      </w:r>
      <w:r w:rsidR="00641B28" w:rsidRPr="00732742">
        <w:rPr>
          <w:color w:val="000000"/>
        </w:rPr>
        <w:t xml:space="preserve">white performance </w:t>
      </w:r>
      <w:r w:rsidR="00FB60FE" w:rsidRPr="00732742">
        <w:rPr>
          <w:color w:val="000000"/>
        </w:rPr>
        <w:t xml:space="preserve">issue, the evaluation should address why </w:t>
      </w:r>
      <w:r w:rsidR="00641B28" w:rsidRPr="00732742">
        <w:rPr>
          <w:color w:val="000000"/>
        </w:rPr>
        <w:t xml:space="preserve">the </w:t>
      </w:r>
      <w:r w:rsidR="00FB60FE" w:rsidRPr="00732742">
        <w:rPr>
          <w:color w:val="000000"/>
        </w:rPr>
        <w:t>licensee</w:t>
      </w:r>
      <w:r w:rsidR="00641B28" w:rsidRPr="00732742">
        <w:rPr>
          <w:color w:val="000000"/>
        </w:rPr>
        <w:t>’s</w:t>
      </w:r>
      <w:r w:rsidR="00FB60FE" w:rsidRPr="00732742">
        <w:rPr>
          <w:color w:val="000000"/>
        </w:rPr>
        <w:t xml:space="preserve"> processes</w:t>
      </w:r>
      <w:r w:rsidR="00641B28" w:rsidRPr="00732742">
        <w:rPr>
          <w:color w:val="000000"/>
        </w:rPr>
        <w:t>,</w:t>
      </w:r>
      <w:r w:rsidR="00FB60FE" w:rsidRPr="00732742">
        <w:rPr>
          <w:color w:val="000000"/>
        </w:rPr>
        <w:t xml:space="preserve"> such as peer review, supervisory oversight, inspection, testing, </w:t>
      </w:r>
      <w:r w:rsidR="00C32B95" w:rsidRPr="00732742">
        <w:rPr>
          <w:color w:val="000000"/>
        </w:rPr>
        <w:t>self-</w:t>
      </w:r>
      <w:r w:rsidR="00FB60FE" w:rsidRPr="00732742">
        <w:rPr>
          <w:color w:val="000000"/>
        </w:rPr>
        <w:t>assessments, or quality activities</w:t>
      </w:r>
      <w:r w:rsidR="00641B28" w:rsidRPr="00732742">
        <w:rPr>
          <w:color w:val="000000"/>
        </w:rPr>
        <w:t>,</w:t>
      </w:r>
      <w:r w:rsidR="00FB60FE" w:rsidRPr="00732742">
        <w:rPr>
          <w:color w:val="000000"/>
        </w:rPr>
        <w:t xml:space="preserve"> did not identify </w:t>
      </w:r>
      <w:r w:rsidR="0098047F">
        <w:rPr>
          <w:color w:val="000000"/>
        </w:rPr>
        <w:t>it</w:t>
      </w:r>
      <w:r w:rsidR="00FB60FE" w:rsidRPr="00732742">
        <w:rPr>
          <w:color w:val="000000"/>
        </w:rPr>
        <w:t>.</w:t>
      </w:r>
    </w:p>
    <w:p w14:paraId="378554FA" w14:textId="77777777" w:rsidR="000F2A28" w:rsidRDefault="000F2A28" w:rsidP="008A0E03">
      <w:pPr>
        <w:pStyle w:val="ListParagraph"/>
        <w:ind w:left="821"/>
        <w:rPr>
          <w:color w:val="000000"/>
        </w:rPr>
      </w:pPr>
    </w:p>
    <w:p w14:paraId="04BB317E" w14:textId="134E89A3" w:rsidR="005120F8" w:rsidRDefault="006B1DA6" w:rsidP="006F64E8">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446"/>
        <w:rPr>
          <w:color w:val="000000"/>
        </w:rPr>
      </w:pPr>
      <w:r>
        <w:rPr>
          <w:color w:val="000000"/>
        </w:rPr>
        <w:t xml:space="preserve">Regarding when and for </w:t>
      </w:r>
      <w:r w:rsidRPr="00732742">
        <w:rPr>
          <w:color w:val="000000"/>
        </w:rPr>
        <w:t xml:space="preserve">how long the </w:t>
      </w:r>
      <w:r>
        <w:rPr>
          <w:color w:val="000000"/>
        </w:rPr>
        <w:t xml:space="preserve">performance </w:t>
      </w:r>
      <w:r w:rsidRPr="00732742">
        <w:rPr>
          <w:color w:val="000000"/>
        </w:rPr>
        <w:t>issue(s) existe</w:t>
      </w:r>
      <w:r>
        <w:rPr>
          <w:color w:val="000000"/>
        </w:rPr>
        <w:t xml:space="preserve">d </w:t>
      </w:r>
      <w:r w:rsidRPr="00732742">
        <w:rPr>
          <w:color w:val="000000"/>
        </w:rPr>
        <w:t>and prior opportunities for identification</w:t>
      </w:r>
      <w:r w:rsidR="00B3253D">
        <w:rPr>
          <w:color w:val="000000"/>
        </w:rPr>
        <w:t>, t</w:t>
      </w:r>
      <w:r w:rsidR="00FB60FE" w:rsidRPr="00732742">
        <w:rPr>
          <w:color w:val="000000"/>
        </w:rPr>
        <w:t xml:space="preserve">he evaluation should </w:t>
      </w:r>
      <w:r w:rsidR="006E5D3F">
        <w:rPr>
          <w:color w:val="000000"/>
        </w:rPr>
        <w:t>identify</w:t>
      </w:r>
      <w:r w:rsidR="006E5D3F" w:rsidRPr="00732742">
        <w:rPr>
          <w:color w:val="000000"/>
        </w:rPr>
        <w:t xml:space="preserve"> </w:t>
      </w:r>
      <w:r w:rsidR="007341AD">
        <w:rPr>
          <w:color w:val="000000"/>
        </w:rPr>
        <w:t xml:space="preserve">the dates </w:t>
      </w:r>
      <w:r w:rsidR="00FB60FE" w:rsidRPr="00732742">
        <w:rPr>
          <w:color w:val="000000"/>
        </w:rPr>
        <w:t xml:space="preserve">when the </w:t>
      </w:r>
      <w:r w:rsidR="0098047F">
        <w:rPr>
          <w:color w:val="000000"/>
        </w:rPr>
        <w:t xml:space="preserve">performance issue, condition, or </w:t>
      </w:r>
      <w:r w:rsidR="00FB60FE" w:rsidRPr="00732742">
        <w:rPr>
          <w:color w:val="000000"/>
        </w:rPr>
        <w:t xml:space="preserve">problem </w:t>
      </w:r>
      <w:r w:rsidR="00480369">
        <w:rPr>
          <w:color w:val="000000"/>
        </w:rPr>
        <w:t xml:space="preserve">occurred, </w:t>
      </w:r>
      <w:r w:rsidR="006E5D3F">
        <w:rPr>
          <w:color w:val="000000"/>
        </w:rPr>
        <w:t xml:space="preserve">when it was </w:t>
      </w:r>
      <w:r w:rsidR="00FB60FE" w:rsidRPr="00732742">
        <w:rPr>
          <w:color w:val="000000"/>
        </w:rPr>
        <w:t>identified, how long the condition(s) existed, and whether there were prior opportunities for correction</w:t>
      </w:r>
      <w:r w:rsidR="00653757" w:rsidRPr="00732742">
        <w:rPr>
          <w:color w:val="000000"/>
        </w:rPr>
        <w:t xml:space="preserve">.  </w:t>
      </w:r>
      <w:r w:rsidR="00FB60FE" w:rsidRPr="00732742">
        <w:rPr>
          <w:color w:val="000000"/>
        </w:rPr>
        <w:t>For example, if a maintenance activity resulted in an inoperable system that was not detected by post</w:t>
      </w:r>
      <w:r w:rsidR="00E365E7" w:rsidRPr="00732742">
        <w:rPr>
          <w:color w:val="000000"/>
        </w:rPr>
        <w:noBreakHyphen/>
      </w:r>
      <w:r w:rsidR="00FB60FE" w:rsidRPr="00732742">
        <w:rPr>
          <w:color w:val="000000"/>
        </w:rPr>
        <w:t xml:space="preserve">maintenance testing </w:t>
      </w:r>
      <w:r w:rsidR="009D792A" w:rsidRPr="00732742">
        <w:rPr>
          <w:color w:val="000000"/>
        </w:rPr>
        <w:t>or</w:t>
      </w:r>
      <w:r w:rsidR="00FB60FE" w:rsidRPr="00732742">
        <w:rPr>
          <w:color w:val="000000"/>
        </w:rPr>
        <w:t xml:space="preserve"> quality assurance oversight, the reasons that the testing and quality oversight did not detect the error should be included in the problem identification statement and addressed in the </w:t>
      </w:r>
      <w:r w:rsidR="00E73228">
        <w:rPr>
          <w:color w:val="000000"/>
        </w:rPr>
        <w:t>causal</w:t>
      </w:r>
      <w:r w:rsidR="00FB60FE" w:rsidRPr="00732742">
        <w:rPr>
          <w:color w:val="000000"/>
        </w:rPr>
        <w:t xml:space="preserve"> evaluation</w:t>
      </w:r>
      <w:proofErr w:type="gramStart"/>
      <w:r w:rsidR="00FB60FE" w:rsidRPr="00732742">
        <w:rPr>
          <w:color w:val="000000"/>
        </w:rPr>
        <w:t>.</w:t>
      </w:r>
      <w:r w:rsidR="00E27055" w:rsidRPr="00E27055">
        <w:rPr>
          <w:color w:val="000000"/>
        </w:rPr>
        <w:t xml:space="preserve"> </w:t>
      </w:r>
      <w:proofErr w:type="gramEnd"/>
      <w:r w:rsidR="00FB60FE" w:rsidRPr="00732742">
        <w:rPr>
          <w:color w:val="000000"/>
        </w:rPr>
        <w:t xml:space="preserve">The evaluation should state when the </w:t>
      </w:r>
      <w:r w:rsidR="0098047F">
        <w:rPr>
          <w:color w:val="000000"/>
        </w:rPr>
        <w:t xml:space="preserve">performance issue, condition, or </w:t>
      </w:r>
      <w:r w:rsidR="00FB60FE" w:rsidRPr="00732742">
        <w:rPr>
          <w:color w:val="000000"/>
        </w:rPr>
        <w:t>problem was identified, how long the condition(s) existed, and whether there were prior opportunities for correction</w:t>
      </w:r>
      <w:r w:rsidR="00653757" w:rsidRPr="00732742">
        <w:rPr>
          <w:color w:val="000000"/>
        </w:rPr>
        <w:t xml:space="preserve">.  </w:t>
      </w:r>
      <w:r w:rsidR="00FB60FE" w:rsidRPr="00732742">
        <w:rPr>
          <w:color w:val="000000"/>
        </w:rPr>
        <w:t>For example, if a maintenance activity resulted in an inoperable system that was not detected by post</w:t>
      </w:r>
      <w:r w:rsidR="00E365E7" w:rsidRPr="00732742">
        <w:rPr>
          <w:color w:val="000000"/>
        </w:rPr>
        <w:noBreakHyphen/>
      </w:r>
      <w:r w:rsidR="00FB60FE" w:rsidRPr="00732742">
        <w:rPr>
          <w:color w:val="000000"/>
        </w:rPr>
        <w:t xml:space="preserve">maintenance testing </w:t>
      </w:r>
      <w:r w:rsidR="009D792A" w:rsidRPr="00732742">
        <w:rPr>
          <w:color w:val="000000"/>
        </w:rPr>
        <w:t>or</w:t>
      </w:r>
      <w:r w:rsidR="00FB60FE" w:rsidRPr="00732742">
        <w:rPr>
          <w:color w:val="000000"/>
        </w:rPr>
        <w:t xml:space="preserve"> quality assurance oversight, the reasons that the testing and quality </w:t>
      </w:r>
      <w:r w:rsidR="00D45E17">
        <w:rPr>
          <w:color w:val="000000"/>
        </w:rPr>
        <w:t xml:space="preserve">assurance </w:t>
      </w:r>
      <w:r w:rsidR="00FB60FE" w:rsidRPr="00732742">
        <w:rPr>
          <w:color w:val="000000"/>
        </w:rPr>
        <w:t xml:space="preserve">oversight did not detect the error should be included in the problem identification statement and addressed in the </w:t>
      </w:r>
      <w:r w:rsidR="00E73228">
        <w:rPr>
          <w:color w:val="000000"/>
        </w:rPr>
        <w:t>causal</w:t>
      </w:r>
      <w:r w:rsidR="00FB60FE" w:rsidRPr="00732742">
        <w:rPr>
          <w:color w:val="000000"/>
        </w:rPr>
        <w:t xml:space="preserve"> evaluation.</w:t>
      </w:r>
      <w:r w:rsidR="00E27055" w:rsidRPr="00E27055">
        <w:rPr>
          <w:color w:val="000000"/>
        </w:rPr>
        <w:t xml:space="preserve"> </w:t>
      </w:r>
    </w:p>
    <w:p w14:paraId="4702F61A" w14:textId="77777777" w:rsidR="000F2A28" w:rsidRDefault="000F2A28" w:rsidP="008A0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D8B55C8" w14:textId="70CF5174" w:rsidR="00E27055" w:rsidRDefault="00F91B9A" w:rsidP="006F64E8">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446"/>
        <w:rPr>
          <w:color w:val="000000"/>
        </w:rPr>
      </w:pPr>
      <w:r>
        <w:t xml:space="preserve">Regarding </w:t>
      </w:r>
      <w:r w:rsidRPr="00732742">
        <w:rPr>
          <w:color w:val="000000"/>
        </w:rPr>
        <w:t>significant plant-specific consequences</w:t>
      </w:r>
      <w:r>
        <w:rPr>
          <w:color w:val="000000"/>
        </w:rPr>
        <w:t xml:space="preserve"> </w:t>
      </w:r>
      <w:r w:rsidRPr="00732742">
        <w:rPr>
          <w:color w:val="000000"/>
        </w:rPr>
        <w:t>and compliance concerns</w:t>
      </w:r>
      <w:r w:rsidR="00B3253D">
        <w:rPr>
          <w:color w:val="000000"/>
        </w:rPr>
        <w:t>, t</w:t>
      </w:r>
      <w:r w:rsidR="00FB60FE" w:rsidRPr="00B85AD3">
        <w:t>he</w:t>
      </w:r>
      <w:r w:rsidR="00FB60FE" w:rsidRPr="00BA3913">
        <w:t xml:space="preserve"> evaluation should address </w:t>
      </w:r>
      <w:r w:rsidR="006855CC" w:rsidRPr="00BA3913">
        <w:t xml:space="preserve">significant </w:t>
      </w:r>
      <w:r w:rsidR="0083127E" w:rsidRPr="00BA3913">
        <w:t>plant-</w:t>
      </w:r>
      <w:r w:rsidR="00FB60FE" w:rsidRPr="00BA3913">
        <w:t xml:space="preserve">specific consequences of </w:t>
      </w:r>
      <w:r w:rsidR="00C27818" w:rsidRPr="00BA3913">
        <w:t>the issue</w:t>
      </w:r>
      <w:r w:rsidR="00653757" w:rsidRPr="00BA3913">
        <w:t xml:space="preserve">. </w:t>
      </w:r>
      <w:r w:rsidR="00FB60FE" w:rsidRPr="00BA3913">
        <w:t xml:space="preserve"> </w:t>
      </w:r>
      <w:r w:rsidR="00B3253D" w:rsidRPr="00B3253D">
        <w:rPr>
          <w:color w:val="000000"/>
        </w:rPr>
        <w:t xml:space="preserve"> </w:t>
      </w:r>
      <w:r w:rsidR="00B3253D" w:rsidRPr="002B346C">
        <w:rPr>
          <w:color w:val="000000"/>
        </w:rPr>
        <w:t xml:space="preserve">The inspector’s </w:t>
      </w:r>
      <w:r w:rsidR="002659C4">
        <w:rPr>
          <w:color w:val="000000"/>
        </w:rPr>
        <w:t>examination</w:t>
      </w:r>
      <w:r w:rsidR="00B3253D" w:rsidRPr="002B346C">
        <w:rPr>
          <w:color w:val="000000"/>
        </w:rPr>
        <w:t xml:space="preserve"> of the significance </w:t>
      </w:r>
      <w:r w:rsidR="00B3253D" w:rsidRPr="009B2D4C">
        <w:rPr>
          <w:color w:val="000000"/>
        </w:rPr>
        <w:t>assessment should be coordinated with a senior reactor analyst.</w:t>
      </w:r>
      <w:r w:rsidR="00EF7993">
        <w:rPr>
          <w:color w:val="000000"/>
        </w:rPr>
        <w:t xml:space="preserve">  </w:t>
      </w:r>
      <w:r w:rsidR="0038164C">
        <w:t>D</w:t>
      </w:r>
      <w:r w:rsidR="0038164C" w:rsidRPr="002B346C">
        <w:t xml:space="preserve">ue to the generic nature of the </w:t>
      </w:r>
      <w:r w:rsidR="00D45E17">
        <w:t>performance indicators (</w:t>
      </w:r>
      <w:r w:rsidR="0038164C" w:rsidRPr="002B346C">
        <w:t>PI</w:t>
      </w:r>
      <w:r w:rsidR="0038164C" w:rsidRPr="009B2D4C">
        <w:t>s</w:t>
      </w:r>
      <w:r w:rsidR="00D45E17">
        <w:t>)</w:t>
      </w:r>
      <w:r w:rsidR="0038164C">
        <w:t>, a</w:t>
      </w:r>
      <w:r w:rsidR="00FB60FE" w:rsidRPr="00BA3913">
        <w:t xml:space="preserve"> </w:t>
      </w:r>
      <w:r w:rsidR="0083127E" w:rsidRPr="00BA3913">
        <w:t>plant-</w:t>
      </w:r>
      <w:r w:rsidR="00FB60FE" w:rsidRPr="00BA3913">
        <w:t xml:space="preserve">specific assessment may better characterize the </w:t>
      </w:r>
      <w:r w:rsidR="006855CC" w:rsidRPr="00BA3913">
        <w:t xml:space="preserve">significance </w:t>
      </w:r>
      <w:r w:rsidR="00FB60FE" w:rsidRPr="00BA3913">
        <w:t xml:space="preserve">associated with </w:t>
      </w:r>
      <w:r w:rsidR="0038164C">
        <w:t>a white PI</w:t>
      </w:r>
      <w:r w:rsidR="00653757" w:rsidRPr="00BA3913">
        <w:t xml:space="preserve">.  </w:t>
      </w:r>
      <w:r w:rsidR="00FB60FE" w:rsidRPr="00BA3913">
        <w:t xml:space="preserve">For conditions that are not easily assessed quantitatively, such as the </w:t>
      </w:r>
      <w:r w:rsidR="009D792A" w:rsidRPr="00BA3913">
        <w:t xml:space="preserve">unavailability </w:t>
      </w:r>
      <w:r w:rsidR="00FB60FE" w:rsidRPr="00BA3913">
        <w:t>of security equipment, a qualitative assessment</w:t>
      </w:r>
      <w:r w:rsidR="00CF5CA2" w:rsidRPr="00BA3913">
        <w:t xml:space="preserve"> </w:t>
      </w:r>
      <w:r w:rsidR="00FB60FE" w:rsidRPr="00B85AD3">
        <w:rPr>
          <w:color w:val="000000"/>
        </w:rPr>
        <w:t>should be completed</w:t>
      </w:r>
      <w:r w:rsidR="00653757" w:rsidRPr="00B85AD3">
        <w:rPr>
          <w:color w:val="000000"/>
        </w:rPr>
        <w:t xml:space="preserve">.  </w:t>
      </w:r>
      <w:r w:rsidR="009A0365">
        <w:rPr>
          <w:color w:val="000000"/>
        </w:rPr>
        <w:t>S</w:t>
      </w:r>
      <w:r w:rsidR="00FB60FE" w:rsidRPr="002B346C">
        <w:rPr>
          <w:color w:val="000000"/>
        </w:rPr>
        <w:t xml:space="preserve">ome </w:t>
      </w:r>
      <w:r w:rsidR="009D772D">
        <w:rPr>
          <w:color w:val="000000"/>
        </w:rPr>
        <w:t>issues</w:t>
      </w:r>
      <w:r w:rsidR="009D772D" w:rsidRPr="002B346C">
        <w:rPr>
          <w:color w:val="000000"/>
        </w:rPr>
        <w:t xml:space="preserve"> </w:t>
      </w:r>
      <w:r w:rsidR="00FB60FE" w:rsidRPr="002B346C">
        <w:rPr>
          <w:color w:val="000000"/>
        </w:rPr>
        <w:t>may be more appropriately assessed as hazards to plant personnel or the environment</w:t>
      </w:r>
      <w:proofErr w:type="gramStart"/>
      <w:r w:rsidR="00FB60FE" w:rsidRPr="009B2D4C">
        <w:rPr>
          <w:color w:val="000000"/>
        </w:rPr>
        <w:t>.</w:t>
      </w:r>
      <w:r w:rsidR="00E27055" w:rsidRPr="00E27055">
        <w:rPr>
          <w:color w:val="000000"/>
        </w:rPr>
        <w:t xml:space="preserve"> </w:t>
      </w:r>
      <w:proofErr w:type="gramEnd"/>
      <w:r w:rsidR="00B3253D" w:rsidRPr="006D441B">
        <w:rPr>
          <w:color w:val="000000"/>
        </w:rPr>
        <w:t>The evaluation should also include an assessment of compliance</w:t>
      </w:r>
      <w:r w:rsidR="00B3253D" w:rsidRPr="002B346C">
        <w:rPr>
          <w:color w:val="000000"/>
        </w:rPr>
        <w:t xml:space="preserve">. </w:t>
      </w:r>
      <w:r w:rsidR="00653757" w:rsidRPr="002B346C">
        <w:rPr>
          <w:color w:val="000000"/>
        </w:rPr>
        <w:t xml:space="preserve">  </w:t>
      </w:r>
    </w:p>
    <w:p w14:paraId="5C74C860" w14:textId="77777777" w:rsidR="000F2A28" w:rsidRDefault="000F2A28" w:rsidP="008A0E0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F28F2D1" w14:textId="641413EA" w:rsidR="00FB60FE" w:rsidRPr="008A0E03" w:rsidRDefault="00FB60FE" w:rsidP="00700709">
      <w:pPr>
        <w:pStyle w:val="Heading2"/>
        <w:keepLines/>
        <w:spacing w:before="0" w:after="220"/>
        <w:jc w:val="left"/>
        <w:rPr>
          <w:u w:val="single"/>
        </w:rPr>
      </w:pPr>
      <w:r w:rsidRPr="00085AFF">
        <w:lastRenderedPageBreak/>
        <w:t>03.0</w:t>
      </w:r>
      <w:r w:rsidR="005C0543" w:rsidRPr="00085AFF">
        <w:t>3</w:t>
      </w:r>
      <w:r w:rsidRPr="00085AFF">
        <w:tab/>
      </w:r>
      <w:r w:rsidR="00B3253D" w:rsidRPr="008A0E03">
        <w:rPr>
          <w:u w:val="single"/>
        </w:rPr>
        <w:t>Causal Analysis</w:t>
      </w:r>
    </w:p>
    <w:p w14:paraId="7593EDF7" w14:textId="56CC5896" w:rsidR="009C0691" w:rsidRDefault="00777F28" w:rsidP="008A0E03">
      <w:pPr>
        <w:keepNext/>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color w:val="000000"/>
        </w:rPr>
        <w:t xml:space="preserve">With regard to </w:t>
      </w:r>
      <w:r w:rsidR="00B3253D">
        <w:rPr>
          <w:color w:val="000000"/>
        </w:rPr>
        <w:t>the</w:t>
      </w:r>
      <w:r w:rsidR="0018140E" w:rsidRPr="00732742">
        <w:rPr>
          <w:color w:val="000000"/>
        </w:rPr>
        <w:t xml:space="preserve"> methodology</w:t>
      </w:r>
      <w:r w:rsidR="0018140E">
        <w:rPr>
          <w:color w:val="000000"/>
        </w:rPr>
        <w:t xml:space="preserve"> </w:t>
      </w:r>
      <w:r w:rsidR="0018140E" w:rsidRPr="00732742">
        <w:rPr>
          <w:color w:val="000000"/>
        </w:rPr>
        <w:t>to identify the root</w:t>
      </w:r>
      <w:r w:rsidR="0018140E">
        <w:rPr>
          <w:color w:val="000000"/>
        </w:rPr>
        <w:t>-</w:t>
      </w:r>
      <w:r w:rsidR="0018140E" w:rsidRPr="00732742">
        <w:rPr>
          <w:color w:val="000000"/>
        </w:rPr>
        <w:t xml:space="preserve"> and contributing causes</w:t>
      </w:r>
      <w:r w:rsidR="00B3253D">
        <w:rPr>
          <w:color w:val="000000"/>
        </w:rPr>
        <w:t>, t</w:t>
      </w:r>
      <w:r w:rsidR="00FB60FE" w:rsidRPr="00732742">
        <w:rPr>
          <w:color w:val="000000"/>
        </w:rPr>
        <w:t>he licensee</w:t>
      </w:r>
      <w:r w:rsidR="00B3253D">
        <w:rPr>
          <w:color w:val="000000"/>
        </w:rPr>
        <w:t xml:space="preserve"> is expected to select an effective methodology to address the nature of the performance issue.  </w:t>
      </w:r>
      <w:r w:rsidR="000423B3">
        <w:rPr>
          <w:color w:val="000000"/>
        </w:rPr>
        <w:t xml:space="preserve">The methodology should </w:t>
      </w:r>
      <w:r w:rsidR="007E550C">
        <w:rPr>
          <w:color w:val="000000"/>
        </w:rPr>
        <w:t>yield t</w:t>
      </w:r>
      <w:r w:rsidR="000423B3" w:rsidRPr="000423B3">
        <w:rPr>
          <w:color w:val="000000"/>
        </w:rPr>
        <w:t>he most basic reason for the failure, problem, or deficiency which, if corrected, would preclude repetition</w:t>
      </w:r>
      <w:r w:rsidR="0056154A">
        <w:rPr>
          <w:color w:val="000000"/>
        </w:rPr>
        <w:t xml:space="preserve"> (</w:t>
      </w:r>
      <w:proofErr w:type="gramStart"/>
      <w:r w:rsidR="00D45E17">
        <w:rPr>
          <w:color w:val="000000"/>
        </w:rPr>
        <w:t>i</w:t>
      </w:r>
      <w:r w:rsidR="00ED75FB">
        <w:rPr>
          <w:color w:val="000000"/>
        </w:rPr>
        <w:t>.e.</w:t>
      </w:r>
      <w:proofErr w:type="gramEnd"/>
      <w:r w:rsidR="00ED75FB">
        <w:rPr>
          <w:color w:val="000000"/>
        </w:rPr>
        <w:t xml:space="preserve"> </w:t>
      </w:r>
      <w:r w:rsidR="0056154A">
        <w:rPr>
          <w:color w:val="000000"/>
        </w:rPr>
        <w:t xml:space="preserve">the </w:t>
      </w:r>
      <w:r w:rsidR="006F4627">
        <w:rPr>
          <w:color w:val="000000"/>
        </w:rPr>
        <w:t>Root Cause</w:t>
      </w:r>
      <w:r w:rsidR="0056154A">
        <w:rPr>
          <w:color w:val="000000"/>
        </w:rPr>
        <w:t>)</w:t>
      </w:r>
      <w:r w:rsidR="00F82B8D">
        <w:rPr>
          <w:color w:val="000000"/>
        </w:rPr>
        <w:t xml:space="preserve">.  </w:t>
      </w:r>
    </w:p>
    <w:p w14:paraId="786F4A88" w14:textId="68080F83" w:rsidR="002C40E1" w:rsidRPr="00863962" w:rsidRDefault="002C40E1" w:rsidP="008A0E0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1D68557" w14:textId="624C41EE" w:rsidR="00FB60FE" w:rsidRDefault="00B3253D" w:rsidP="008A0E03">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 xml:space="preserve">The </w:t>
      </w:r>
      <w:r w:rsidR="007B0343">
        <w:rPr>
          <w:color w:val="000000"/>
        </w:rPr>
        <w:t xml:space="preserve">licensee-selected </w:t>
      </w:r>
      <w:r>
        <w:rPr>
          <w:color w:val="000000"/>
        </w:rPr>
        <w:t>method</w:t>
      </w:r>
      <w:r w:rsidR="00D576EE">
        <w:rPr>
          <w:color w:val="000000"/>
        </w:rPr>
        <w:t>ology</w:t>
      </w:r>
      <w:r>
        <w:rPr>
          <w:color w:val="000000"/>
        </w:rPr>
        <w:t xml:space="preserve"> </w:t>
      </w:r>
      <w:r w:rsidR="00FB60FE" w:rsidRPr="00732742">
        <w:rPr>
          <w:color w:val="000000"/>
        </w:rPr>
        <w:t xml:space="preserve">should generally </w:t>
      </w:r>
      <w:r>
        <w:rPr>
          <w:color w:val="000000"/>
        </w:rPr>
        <w:t>be</w:t>
      </w:r>
      <w:r w:rsidR="00FB60FE" w:rsidRPr="00732742">
        <w:rPr>
          <w:color w:val="000000"/>
        </w:rPr>
        <w:t xml:space="preserve"> systematic</w:t>
      </w:r>
      <w:r w:rsidR="00BC5AA8">
        <w:rPr>
          <w:color w:val="000000"/>
        </w:rPr>
        <w:t xml:space="preserve"> </w:t>
      </w:r>
      <w:r>
        <w:rPr>
          <w:color w:val="000000"/>
        </w:rPr>
        <w:t xml:space="preserve">and suited </w:t>
      </w:r>
      <w:r w:rsidR="001F20A9">
        <w:rPr>
          <w:color w:val="000000"/>
        </w:rPr>
        <w:t xml:space="preserve">to identify the root- and contributing causes.  </w:t>
      </w:r>
      <w:r w:rsidR="001C12C4">
        <w:rPr>
          <w:color w:val="000000"/>
        </w:rPr>
        <w:t>C</w:t>
      </w:r>
      <w:r w:rsidR="00E73228">
        <w:rPr>
          <w:color w:val="000000"/>
        </w:rPr>
        <w:t>ausal</w:t>
      </w:r>
      <w:r w:rsidR="00FB60FE" w:rsidRPr="00732742">
        <w:rPr>
          <w:color w:val="000000"/>
        </w:rPr>
        <w:t xml:space="preserve"> evaluation methods commonly used </w:t>
      </w:r>
      <w:r w:rsidR="0083127E" w:rsidRPr="00732742">
        <w:rPr>
          <w:color w:val="000000"/>
        </w:rPr>
        <w:t>include</w:t>
      </w:r>
      <w:r w:rsidR="00FB60FE" w:rsidRPr="00732742">
        <w:rPr>
          <w:color w:val="000000"/>
        </w:rPr>
        <w:t>:</w:t>
      </w:r>
    </w:p>
    <w:p w14:paraId="228A256C" w14:textId="18480523" w:rsidR="00A9761F" w:rsidRDefault="00A9761F" w:rsidP="008A0E03">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DC63379" w14:textId="28CA7189" w:rsidR="00FB60FE" w:rsidRDefault="00FB60FE" w:rsidP="009A333E">
      <w:pPr>
        <w:pStyle w:val="ListParagraph"/>
        <w:numPr>
          <w:ilvl w:val="3"/>
          <w:numId w:val="6"/>
        </w:numPr>
        <w:ind w:left="2074" w:hanging="634"/>
      </w:pPr>
      <w:r w:rsidRPr="00BA3913">
        <w:t xml:space="preserve">Events and causal factors analysis </w:t>
      </w:r>
      <w:r w:rsidR="00C32B95" w:rsidRPr="00732742">
        <w:t>–</w:t>
      </w:r>
      <w:r w:rsidRPr="00BA3913">
        <w:t xml:space="preserve"> to identify the events and conditions that led up to an </w:t>
      </w:r>
      <w:proofErr w:type="gramStart"/>
      <w:r w:rsidRPr="00BA3913">
        <w:t>event;</w:t>
      </w:r>
      <w:proofErr w:type="gramEnd"/>
    </w:p>
    <w:p w14:paraId="79724B50" w14:textId="77C3746A" w:rsidR="00A9761F" w:rsidRPr="00BA3913" w:rsidRDefault="00A9761F" w:rsidP="0092155F">
      <w:pPr>
        <w:pStyle w:val="ListParagraph"/>
        <w:ind w:left="1800"/>
      </w:pPr>
    </w:p>
    <w:p w14:paraId="07B16CC5" w14:textId="30C04542" w:rsidR="00FB60FE" w:rsidRDefault="00FB60FE" w:rsidP="009A333E">
      <w:pPr>
        <w:pStyle w:val="ListParagraph"/>
        <w:numPr>
          <w:ilvl w:val="3"/>
          <w:numId w:val="6"/>
        </w:numPr>
        <w:ind w:left="2074" w:hanging="634"/>
      </w:pPr>
      <w:r w:rsidRPr="00BA3913">
        <w:t xml:space="preserve">Fault tree analysis </w:t>
      </w:r>
      <w:r w:rsidR="00C32B95" w:rsidRPr="00732742">
        <w:t>–</w:t>
      </w:r>
      <w:r w:rsidRPr="00BA3913">
        <w:t xml:space="preserve"> to identify relationships among events and the probability of event </w:t>
      </w:r>
      <w:proofErr w:type="gramStart"/>
      <w:r w:rsidRPr="00BA3913">
        <w:t>occurrence;</w:t>
      </w:r>
      <w:proofErr w:type="gramEnd"/>
    </w:p>
    <w:p w14:paraId="5B2DBEEE" w14:textId="2055F0E9" w:rsidR="00A9761F" w:rsidRPr="00BA3913" w:rsidRDefault="00A9761F" w:rsidP="0092155F">
      <w:pPr>
        <w:pStyle w:val="ListParagraph"/>
        <w:ind w:left="1800"/>
      </w:pPr>
    </w:p>
    <w:p w14:paraId="3CA683CE" w14:textId="05029505" w:rsidR="00FB60FE" w:rsidRDefault="00FB60FE" w:rsidP="009A333E">
      <w:pPr>
        <w:pStyle w:val="ListParagraph"/>
        <w:numPr>
          <w:ilvl w:val="3"/>
          <w:numId w:val="6"/>
        </w:numPr>
        <w:ind w:left="2074" w:hanging="634"/>
      </w:pPr>
      <w:r w:rsidRPr="00BA3913">
        <w:t xml:space="preserve">Barrier analysis </w:t>
      </w:r>
      <w:r w:rsidR="00C32B95" w:rsidRPr="00732742">
        <w:t>–</w:t>
      </w:r>
      <w:r w:rsidRPr="00BA3913">
        <w:t xml:space="preserve"> to identify the barriers that if present or strengthened</w:t>
      </w:r>
      <w:r w:rsidR="002C7896" w:rsidRPr="00BA3913">
        <w:t xml:space="preserve"> </w:t>
      </w:r>
      <w:r w:rsidRPr="00BA3913">
        <w:t xml:space="preserve">would have prevented the event from </w:t>
      </w:r>
      <w:proofErr w:type="gramStart"/>
      <w:r w:rsidRPr="00BA3913">
        <w:t>occurring;</w:t>
      </w:r>
      <w:proofErr w:type="gramEnd"/>
    </w:p>
    <w:p w14:paraId="4F1B8B26" w14:textId="1C07CB6D" w:rsidR="00A9761F" w:rsidRPr="00BA3913" w:rsidRDefault="00A9761F" w:rsidP="0092155F">
      <w:pPr>
        <w:pStyle w:val="ListParagraph"/>
        <w:ind w:left="1800"/>
      </w:pPr>
    </w:p>
    <w:p w14:paraId="5B1B3F30" w14:textId="6EB622B1" w:rsidR="00FB60FE" w:rsidRDefault="00FB60FE" w:rsidP="009A333E">
      <w:pPr>
        <w:pStyle w:val="ListParagraph"/>
        <w:numPr>
          <w:ilvl w:val="3"/>
          <w:numId w:val="6"/>
        </w:numPr>
        <w:ind w:left="2074" w:hanging="634"/>
      </w:pPr>
      <w:r w:rsidRPr="00BA3913">
        <w:t xml:space="preserve">Change analysis </w:t>
      </w:r>
      <w:r w:rsidR="00C32B95" w:rsidRPr="00732742">
        <w:t>–</w:t>
      </w:r>
      <w:r w:rsidRPr="00BA3913">
        <w:t xml:space="preserve"> to identify changes in the work environment since the activity was last performed successfully that may have caused or contributed to the </w:t>
      </w:r>
      <w:proofErr w:type="gramStart"/>
      <w:r w:rsidRPr="00BA3913">
        <w:t>event;</w:t>
      </w:r>
      <w:proofErr w:type="gramEnd"/>
    </w:p>
    <w:p w14:paraId="5C5DE419" w14:textId="7213D196" w:rsidR="00A9761F" w:rsidRPr="00BA3913" w:rsidRDefault="00A9761F" w:rsidP="0092155F">
      <w:pPr>
        <w:pStyle w:val="ListParagraph"/>
        <w:ind w:left="1800"/>
      </w:pPr>
    </w:p>
    <w:p w14:paraId="3F540DF9" w14:textId="19048068" w:rsidR="00DC6681" w:rsidRDefault="00FB60FE" w:rsidP="009A333E">
      <w:pPr>
        <w:pStyle w:val="ListParagraph"/>
        <w:numPr>
          <w:ilvl w:val="3"/>
          <w:numId w:val="6"/>
        </w:numPr>
        <w:ind w:left="2074" w:hanging="634"/>
      </w:pPr>
      <w:r w:rsidRPr="00BA3913">
        <w:t xml:space="preserve">Management Oversight and Risk Tree (MORT) analysis </w:t>
      </w:r>
      <w:r w:rsidR="00C32B95" w:rsidRPr="00732742">
        <w:t>–</w:t>
      </w:r>
      <w:r w:rsidRPr="00BA3913">
        <w:t xml:space="preserve"> to systematically check that all possible causes of problems have been </w:t>
      </w:r>
      <w:proofErr w:type="gramStart"/>
      <w:r w:rsidRPr="00BA3913">
        <w:t>considered;</w:t>
      </w:r>
      <w:proofErr w:type="gramEnd"/>
    </w:p>
    <w:p w14:paraId="5CBEC9C8" w14:textId="7D5C6225" w:rsidR="00A9761F" w:rsidRPr="00BA3913" w:rsidRDefault="00A9761F" w:rsidP="0092155F">
      <w:pPr>
        <w:pStyle w:val="ListParagraph"/>
        <w:ind w:left="1800"/>
      </w:pPr>
    </w:p>
    <w:p w14:paraId="16A8D4C3" w14:textId="1E4FD9BF" w:rsidR="00FB60FE" w:rsidRDefault="00FB60FE" w:rsidP="009A333E">
      <w:pPr>
        <w:pStyle w:val="ListParagraph"/>
        <w:numPr>
          <w:ilvl w:val="3"/>
          <w:numId w:val="6"/>
        </w:numPr>
        <w:ind w:left="2074" w:hanging="634"/>
      </w:pPr>
      <w:r w:rsidRPr="00BA3913">
        <w:t xml:space="preserve">Critical incident techniques </w:t>
      </w:r>
      <w:r w:rsidR="00C32B95" w:rsidRPr="00732742">
        <w:t>–</w:t>
      </w:r>
      <w:r w:rsidRPr="00BA3913">
        <w:t xml:space="preserve"> to identify critical actions that if </w:t>
      </w:r>
      <w:r w:rsidR="00FC3A27" w:rsidRPr="00BA3913">
        <w:t>performed correctly</w:t>
      </w:r>
      <w:r w:rsidRPr="00BA3913">
        <w:t xml:space="preserve"> would have prevented the event from occurring or would have significantly reduced its </w:t>
      </w:r>
      <w:proofErr w:type="gramStart"/>
      <w:r w:rsidRPr="00BA3913">
        <w:t>consequences</w:t>
      </w:r>
      <w:r w:rsidR="00C32B95" w:rsidRPr="00BA3913">
        <w:t>;</w:t>
      </w:r>
      <w:proofErr w:type="gramEnd"/>
    </w:p>
    <w:p w14:paraId="786130ED" w14:textId="5C2E32FB" w:rsidR="00A9761F" w:rsidRPr="00BA3913" w:rsidRDefault="00A9761F" w:rsidP="0092155F">
      <w:pPr>
        <w:pStyle w:val="ListParagraph"/>
        <w:ind w:left="1800"/>
      </w:pPr>
    </w:p>
    <w:p w14:paraId="65F7055E" w14:textId="439EEB4F" w:rsidR="00C32B95" w:rsidRDefault="00C32B95" w:rsidP="009A333E">
      <w:pPr>
        <w:pStyle w:val="ListParagraph"/>
        <w:numPr>
          <w:ilvl w:val="3"/>
          <w:numId w:val="6"/>
        </w:numPr>
        <w:ind w:left="2074" w:hanging="634"/>
      </w:pPr>
      <w:r w:rsidRPr="00732742">
        <w:t>Why Staircase – to produce a linear set of causal relationships and use the experience of the problem owner to determine the root cause and corresponding solutions; and</w:t>
      </w:r>
    </w:p>
    <w:p w14:paraId="42B60F3D" w14:textId="7366A5AA" w:rsidR="00A9761F" w:rsidRDefault="00A9761F" w:rsidP="0092155F">
      <w:pPr>
        <w:pStyle w:val="ListParagraph"/>
        <w:widowControl/>
        <w:ind w:left="1800"/>
      </w:pPr>
    </w:p>
    <w:p w14:paraId="5095E0C2" w14:textId="334C044C" w:rsidR="00C32B95" w:rsidRDefault="00C32B95" w:rsidP="009A333E">
      <w:pPr>
        <w:pStyle w:val="ListParagraph"/>
        <w:numPr>
          <w:ilvl w:val="3"/>
          <w:numId w:val="6"/>
        </w:numPr>
        <w:ind w:left="2074" w:hanging="634"/>
      </w:pPr>
      <w:r w:rsidRPr="00732742">
        <w:t>Pareto Analysis – a statistical approach to problem solving to determine where to start an analysis.</w:t>
      </w:r>
    </w:p>
    <w:p w14:paraId="6B5014F5" w14:textId="77777777" w:rsidR="000F2A28" w:rsidRDefault="000F2A28" w:rsidP="008A0E03">
      <w:pPr>
        <w:pStyle w:val="ListParagraph"/>
      </w:pPr>
    </w:p>
    <w:p w14:paraId="20DC44C0" w14:textId="5D737352" w:rsidR="002932D8" w:rsidRDefault="00FB60FE" w:rsidP="008A0E03">
      <w:pPr>
        <w:pStyle w:val="ListParagraph"/>
        <w:numPr>
          <w:ilvl w:val="1"/>
          <w:numId w:val="6"/>
        </w:numPr>
      </w:pPr>
      <w:r w:rsidRPr="00BA3913">
        <w:t xml:space="preserve">The licensee may use other methods to </w:t>
      </w:r>
      <w:r w:rsidR="0083127E" w:rsidRPr="00BA3913">
        <w:t>perform</w:t>
      </w:r>
      <w:r w:rsidRPr="00BA3913">
        <w:t xml:space="preserve"> </w:t>
      </w:r>
      <w:r w:rsidR="00E73228">
        <w:t>causal</w:t>
      </w:r>
      <w:r w:rsidRPr="00BA3913">
        <w:t xml:space="preserve"> evaluations</w:t>
      </w:r>
      <w:r w:rsidR="00653757" w:rsidRPr="00BA3913">
        <w:t xml:space="preserve">.  </w:t>
      </w:r>
      <w:r w:rsidRPr="00BA3913">
        <w:t xml:space="preserve">A systematic evaluation of a problem normally </w:t>
      </w:r>
      <w:r w:rsidRPr="00732742">
        <w:t>include</w:t>
      </w:r>
      <w:r w:rsidR="008A7564">
        <w:t>s</w:t>
      </w:r>
      <w:r w:rsidRPr="00732742">
        <w:t>:</w:t>
      </w:r>
      <w:r w:rsidR="002932D8" w:rsidRPr="002932D8">
        <w:t xml:space="preserve"> </w:t>
      </w:r>
    </w:p>
    <w:p w14:paraId="311BFAAA" w14:textId="12D22B69" w:rsidR="00A9761F" w:rsidRPr="00BA3913" w:rsidRDefault="00A9761F" w:rsidP="008A0E03">
      <w:pPr>
        <w:pStyle w:val="ListParagraph"/>
        <w:ind w:left="1440"/>
      </w:pPr>
    </w:p>
    <w:p w14:paraId="710FB297" w14:textId="3A99AC1B" w:rsidR="009C676E" w:rsidRDefault="00FB60FE" w:rsidP="009A333E">
      <w:pPr>
        <w:pStyle w:val="ListParagraph"/>
        <w:numPr>
          <w:ilvl w:val="3"/>
          <w:numId w:val="6"/>
        </w:numPr>
        <w:ind w:left="2074" w:hanging="634"/>
      </w:pPr>
      <w:r w:rsidRPr="00BA3913">
        <w:t xml:space="preserve">A clear identification of the </w:t>
      </w:r>
      <w:r w:rsidR="0098047F" w:rsidRPr="008A7564">
        <w:t xml:space="preserve">performance issue, condition, or </w:t>
      </w:r>
      <w:r w:rsidRPr="00BA3913">
        <w:t xml:space="preserve">problem and the assumptions made as a part of the </w:t>
      </w:r>
      <w:r w:rsidR="00E73228" w:rsidRPr="008A7564">
        <w:t>causal</w:t>
      </w:r>
      <w:r w:rsidRPr="00BA3913">
        <w:t xml:space="preserve"> evaluation.</w:t>
      </w:r>
      <w:r w:rsidR="00D411D8" w:rsidRPr="008A7564">
        <w:t xml:space="preserve">  </w:t>
      </w:r>
      <w:r w:rsidRPr="00BA3913">
        <w:t>For example, the evaluation should describe the initial operating conditions of the system</w:t>
      </w:r>
      <w:r w:rsidR="0083127E" w:rsidRPr="00BA3913">
        <w:t xml:space="preserve"> or </w:t>
      </w:r>
      <w:r w:rsidRPr="00BA3913">
        <w:t>component identified, staffing levels, and training requirements as applicable</w:t>
      </w:r>
    </w:p>
    <w:p w14:paraId="346C5609" w14:textId="11B10081" w:rsidR="00A9761F" w:rsidRPr="008A7564" w:rsidRDefault="00A9761F" w:rsidP="00A95437">
      <w:pPr>
        <w:pStyle w:val="ListParagraph"/>
        <w:ind w:left="1800"/>
      </w:pPr>
    </w:p>
    <w:p w14:paraId="5BFD97CA" w14:textId="3B2D6306" w:rsidR="00FA02A2" w:rsidRDefault="006855CC" w:rsidP="009A333E">
      <w:pPr>
        <w:pStyle w:val="ListParagraph"/>
        <w:numPr>
          <w:ilvl w:val="3"/>
          <w:numId w:val="6"/>
        </w:numPr>
        <w:ind w:left="2074" w:hanging="634"/>
      </w:pPr>
      <w:r w:rsidRPr="00BA3913">
        <w:t>The prompt</w:t>
      </w:r>
      <w:r w:rsidR="00FB60FE" w:rsidRPr="00BA3913">
        <w:t xml:space="preserve"> collection </w:t>
      </w:r>
      <w:r w:rsidRPr="00BA3913">
        <w:t xml:space="preserve">and verification </w:t>
      </w:r>
      <w:r w:rsidR="00FB60FE" w:rsidRPr="00BA3913">
        <w:t>of data</w:t>
      </w:r>
      <w:r w:rsidRPr="00BA3913">
        <w:t xml:space="preserve"> </w:t>
      </w:r>
      <w:r w:rsidR="00FB60FE" w:rsidRPr="00BA3913">
        <w:t xml:space="preserve">and preservation of evidence </w:t>
      </w:r>
      <w:r w:rsidR="00F831E6" w:rsidRPr="00BA3913">
        <w:t>to</w:t>
      </w:r>
      <w:r w:rsidR="0060095C" w:rsidRPr="00BA3913">
        <w:t xml:space="preserve"> </w:t>
      </w:r>
      <w:r w:rsidR="00FB60FE" w:rsidRPr="00BA3913">
        <w:t xml:space="preserve">ensure that the information and circumstances surrounding the problem </w:t>
      </w:r>
      <w:r w:rsidR="00FB60FE" w:rsidRPr="00BA3913">
        <w:lastRenderedPageBreak/>
        <w:t>are fully understood</w:t>
      </w:r>
      <w:r w:rsidR="00653757" w:rsidRPr="00BA3913">
        <w:t xml:space="preserve">.  </w:t>
      </w:r>
      <w:r w:rsidR="00FB60FE" w:rsidRPr="00BA3913">
        <w:t>The analysis should be documented such that the progression of the problem is clearly understood, any missing information or inconsistencies are identified, and the problem can be easily understood by others.</w:t>
      </w:r>
    </w:p>
    <w:p w14:paraId="573CA928" w14:textId="1E4FCA9B" w:rsidR="00A9761F" w:rsidRPr="00BA3913" w:rsidRDefault="00A9761F" w:rsidP="00A95437">
      <w:pPr>
        <w:pStyle w:val="ListParagraph"/>
        <w:widowControl/>
        <w:ind w:left="1800"/>
      </w:pPr>
    </w:p>
    <w:p w14:paraId="686D09BF" w14:textId="0F78B6F2" w:rsidR="00FB60FE" w:rsidRDefault="00FB60FE" w:rsidP="009A333E">
      <w:pPr>
        <w:pStyle w:val="ListParagraph"/>
        <w:numPr>
          <w:ilvl w:val="3"/>
          <w:numId w:val="6"/>
        </w:numPr>
        <w:ind w:left="2074" w:hanging="634"/>
        <w:rPr>
          <w:color w:val="000000"/>
        </w:rPr>
      </w:pPr>
      <w:r w:rsidRPr="00BA3913">
        <w:t xml:space="preserve">A determination of </w:t>
      </w:r>
      <w:proofErr w:type="gramStart"/>
      <w:r w:rsidRPr="00BA3913">
        <w:t>cause and effect</w:t>
      </w:r>
      <w:proofErr w:type="gramEnd"/>
      <w:r w:rsidRPr="00BA3913">
        <w:t xml:space="preserve"> relationships resulting in an identification of</w:t>
      </w:r>
      <w:r w:rsidRPr="00732742">
        <w:rPr>
          <w:color w:val="000000"/>
        </w:rPr>
        <w:t xml:space="preserve"> root</w:t>
      </w:r>
      <w:r w:rsidR="00BC5AA8">
        <w:rPr>
          <w:color w:val="000000"/>
        </w:rPr>
        <w:t>-</w:t>
      </w:r>
      <w:r w:rsidRPr="00732742">
        <w:rPr>
          <w:color w:val="000000"/>
        </w:rPr>
        <w:t xml:space="preserve"> and </w:t>
      </w:r>
      <w:r w:rsidR="00CE48C2" w:rsidRPr="00732742">
        <w:rPr>
          <w:color w:val="000000"/>
        </w:rPr>
        <w:t xml:space="preserve">contributing </w:t>
      </w:r>
      <w:r w:rsidRPr="00732742">
        <w:rPr>
          <w:color w:val="000000"/>
        </w:rPr>
        <w:t xml:space="preserve">causes </w:t>
      </w:r>
      <w:r w:rsidR="00B74C49" w:rsidRPr="00732742">
        <w:rPr>
          <w:color w:val="000000"/>
        </w:rPr>
        <w:t>that</w:t>
      </w:r>
      <w:r w:rsidRPr="00732742">
        <w:rPr>
          <w:color w:val="000000"/>
        </w:rPr>
        <w:t xml:space="preserve"> consider potential hardware, process, and human performance issues</w:t>
      </w:r>
      <w:r w:rsidR="00653757" w:rsidRPr="00732742">
        <w:rPr>
          <w:color w:val="000000"/>
        </w:rPr>
        <w:t xml:space="preserve">.  </w:t>
      </w:r>
      <w:r w:rsidRPr="00732742">
        <w:rPr>
          <w:color w:val="000000"/>
        </w:rPr>
        <w:t>For example</w:t>
      </w:r>
      <w:r w:rsidR="00A9761F">
        <w:rPr>
          <w:color w:val="000000"/>
        </w:rPr>
        <w:t>:</w:t>
      </w:r>
    </w:p>
    <w:p w14:paraId="250F1B29" w14:textId="761C6523" w:rsidR="00A9761F" w:rsidRDefault="00A9761F" w:rsidP="008A0E03">
      <w:pPr>
        <w:pStyle w:val="ListParagraph"/>
        <w:widowControl/>
        <w:ind w:left="1800"/>
        <w:rPr>
          <w:color w:val="000000"/>
        </w:rPr>
      </w:pPr>
    </w:p>
    <w:p w14:paraId="3A1BD1EF" w14:textId="4F91C50B" w:rsidR="00FB60FE" w:rsidRDefault="00CE48C2" w:rsidP="009A333E">
      <w:pPr>
        <w:pStyle w:val="ListParagraph"/>
        <w:widowControl/>
        <w:numPr>
          <w:ilvl w:val="4"/>
          <w:numId w:val="6"/>
        </w:numPr>
        <w:ind w:left="2434"/>
      </w:pPr>
      <w:r w:rsidRPr="00BA3913">
        <w:t>H</w:t>
      </w:r>
      <w:r w:rsidR="00FB60FE" w:rsidRPr="00BA3913">
        <w:t xml:space="preserve">ardware issues could include design, materials, systems aging, and environmental </w:t>
      </w:r>
      <w:proofErr w:type="gramStart"/>
      <w:r w:rsidR="00FB60FE" w:rsidRPr="00BA3913">
        <w:t>conditions;</w:t>
      </w:r>
      <w:proofErr w:type="gramEnd"/>
    </w:p>
    <w:p w14:paraId="264105F9" w14:textId="3A60DED6" w:rsidR="00A9761F" w:rsidRPr="00BA3913" w:rsidRDefault="00A9761F" w:rsidP="00A95437">
      <w:pPr>
        <w:pStyle w:val="ListParagraph"/>
        <w:widowControl/>
        <w:ind w:left="2160"/>
      </w:pPr>
    </w:p>
    <w:p w14:paraId="58519DBB" w14:textId="278EE62B" w:rsidR="00FB60FE" w:rsidRDefault="00CE48C2" w:rsidP="00302B43">
      <w:pPr>
        <w:pStyle w:val="ListParagraph"/>
        <w:widowControl/>
        <w:numPr>
          <w:ilvl w:val="4"/>
          <w:numId w:val="6"/>
        </w:numPr>
        <w:ind w:left="2434"/>
      </w:pPr>
      <w:r w:rsidRPr="00BA3913">
        <w:t>P</w:t>
      </w:r>
      <w:r w:rsidR="00FB60FE" w:rsidRPr="00BA3913">
        <w:t>rocess issues could include procedures, work practices, operational policies, supervision and oversight, preventive and corrective maintenance programs, and quality control methods; and</w:t>
      </w:r>
    </w:p>
    <w:p w14:paraId="3020C8C1" w14:textId="3151799B" w:rsidR="00A9761F" w:rsidRPr="00BA3913" w:rsidRDefault="00A9761F" w:rsidP="00A95437">
      <w:pPr>
        <w:pStyle w:val="ListParagraph"/>
        <w:ind w:left="2160"/>
      </w:pPr>
    </w:p>
    <w:p w14:paraId="4E1CFBF4" w14:textId="27ED05B1" w:rsidR="00FB60FE" w:rsidRDefault="00081F38" w:rsidP="00302B43">
      <w:pPr>
        <w:pStyle w:val="ListParagraph"/>
        <w:widowControl/>
        <w:numPr>
          <w:ilvl w:val="4"/>
          <w:numId w:val="6"/>
        </w:numPr>
        <w:ind w:left="2434"/>
      </w:pPr>
      <w:r w:rsidRPr="00BA3913">
        <w:t xml:space="preserve">Human </w:t>
      </w:r>
      <w:r w:rsidR="00FB60FE" w:rsidRPr="00BA3913">
        <w:t xml:space="preserve">performance issues could include training, communications, </w:t>
      </w:r>
      <w:r w:rsidRPr="00BA3913">
        <w:t>human-</w:t>
      </w:r>
      <w:r w:rsidR="00FB60FE" w:rsidRPr="00BA3913">
        <w:t>system interface, and fitness for duty</w:t>
      </w:r>
      <w:r w:rsidR="00E230A5" w:rsidRPr="00BA3913">
        <w:t xml:space="preserve"> (which includes managing fatigue).  See</w:t>
      </w:r>
      <w:r w:rsidR="00D45E17">
        <w:t xml:space="preserve"> inspection procedure</w:t>
      </w:r>
      <w:r w:rsidR="00E230A5" w:rsidRPr="00BA3913">
        <w:t xml:space="preserve"> </w:t>
      </w:r>
      <w:r w:rsidR="00D45E17">
        <w:t>(</w:t>
      </w:r>
      <w:r w:rsidR="00E230A5" w:rsidRPr="00BA3913">
        <w:t>IP</w:t>
      </w:r>
      <w:r w:rsidR="00D45E17">
        <w:t>)</w:t>
      </w:r>
      <w:r w:rsidR="00761634" w:rsidRPr="00732742">
        <w:t> </w:t>
      </w:r>
      <w:r w:rsidR="00E230A5" w:rsidRPr="00BA3913">
        <w:t xml:space="preserve">93002, “Managing Fatigue,” for guidance on the requirements of </w:t>
      </w:r>
      <w:r w:rsidR="00D45E17">
        <w:t xml:space="preserve">Title </w:t>
      </w:r>
      <w:r w:rsidR="00E230A5" w:rsidRPr="00BA3913">
        <w:t>10</w:t>
      </w:r>
      <w:r w:rsidR="008201AA" w:rsidRPr="00732742">
        <w:t> </w:t>
      </w:r>
      <w:r w:rsidR="00D45E17">
        <w:t xml:space="preserve">of the </w:t>
      </w:r>
      <w:r w:rsidR="00D45E17" w:rsidRPr="00D45E17">
        <w:rPr>
          <w:i/>
          <w:iCs/>
        </w:rPr>
        <w:t>Code of Federal Regulations</w:t>
      </w:r>
      <w:r w:rsidR="00D45E17">
        <w:t xml:space="preserve"> (10 </w:t>
      </w:r>
      <w:r w:rsidR="00E230A5" w:rsidRPr="00BA3913">
        <w:t>CFR</w:t>
      </w:r>
      <w:r w:rsidR="00D45E17">
        <w:t>)</w:t>
      </w:r>
      <w:r w:rsidR="008201AA" w:rsidRPr="00732742">
        <w:t> </w:t>
      </w:r>
      <w:r w:rsidR="00E230A5" w:rsidRPr="00BA3913">
        <w:t>Part</w:t>
      </w:r>
      <w:r w:rsidR="008201AA" w:rsidRPr="00732742">
        <w:t> </w:t>
      </w:r>
      <w:r w:rsidR="00E230A5" w:rsidRPr="00BA3913">
        <w:t>26, Subpart</w:t>
      </w:r>
      <w:r w:rsidR="008201AA" w:rsidRPr="00732742">
        <w:t> </w:t>
      </w:r>
      <w:r w:rsidR="00E230A5" w:rsidRPr="00BA3913">
        <w:t>I – Managing Fatigue.</w:t>
      </w:r>
    </w:p>
    <w:p w14:paraId="4B0012A5" w14:textId="1DB2FC30" w:rsidR="002C40E1" w:rsidRDefault="002C40E1" w:rsidP="00A95437">
      <w:pPr>
        <w:pStyle w:val="ListParagraph"/>
        <w:ind w:left="2160"/>
      </w:pPr>
    </w:p>
    <w:p w14:paraId="0A96E03C" w14:textId="74C25260" w:rsidR="007B6B63" w:rsidRPr="00A9761F" w:rsidRDefault="007B6B63" w:rsidP="00A95437">
      <w:pPr>
        <w:pStyle w:val="ListParagraph"/>
        <w:keepNext/>
        <w:numPr>
          <w:ilvl w:val="1"/>
          <w:numId w:val="6"/>
        </w:numPr>
      </w:pPr>
      <w:r w:rsidRPr="00BA3913">
        <w:rPr>
          <w:color w:val="000000"/>
        </w:rPr>
        <w:t xml:space="preserve">A successful root cause analysis should </w:t>
      </w:r>
      <w:r w:rsidR="00A10CD3" w:rsidRPr="00BA3913">
        <w:rPr>
          <w:color w:val="000000"/>
        </w:rPr>
        <w:t>yield a root cause that satisfies</w:t>
      </w:r>
      <w:r w:rsidRPr="00BA3913">
        <w:rPr>
          <w:color w:val="000000"/>
        </w:rPr>
        <w:t xml:space="preserve"> the following criteria:</w:t>
      </w:r>
    </w:p>
    <w:p w14:paraId="5DDF2AE7" w14:textId="76817ED9" w:rsidR="00A9761F" w:rsidRPr="00BA3913" w:rsidRDefault="00A9761F" w:rsidP="00A95437">
      <w:pPr>
        <w:pStyle w:val="ListParagraph"/>
        <w:keepNext/>
        <w:ind w:left="1440"/>
      </w:pPr>
    </w:p>
    <w:p w14:paraId="6BF27DCC" w14:textId="557DCDD6" w:rsidR="00391458" w:rsidRPr="00A9761F" w:rsidRDefault="007B6B63" w:rsidP="00215E63">
      <w:pPr>
        <w:pStyle w:val="ListParagraph"/>
        <w:numPr>
          <w:ilvl w:val="3"/>
          <w:numId w:val="6"/>
        </w:numPr>
        <w:ind w:left="2074" w:hanging="634"/>
      </w:pPr>
      <w:r w:rsidRPr="008A0E03">
        <w:t xml:space="preserve">The problem would not have occurred had the root cause not been </w:t>
      </w:r>
      <w:proofErr w:type="gramStart"/>
      <w:r w:rsidRPr="008A0E03">
        <w:t>present;</w:t>
      </w:r>
      <w:proofErr w:type="gramEnd"/>
      <w:r w:rsidRPr="008A0E03">
        <w:t xml:space="preserve"> </w:t>
      </w:r>
    </w:p>
    <w:p w14:paraId="564E767D" w14:textId="60EC3AA0" w:rsidR="00A9761F" w:rsidRPr="00BA3913" w:rsidRDefault="00A9761F" w:rsidP="00A95437">
      <w:pPr>
        <w:pStyle w:val="ListParagraph"/>
        <w:ind w:left="2160"/>
      </w:pPr>
    </w:p>
    <w:p w14:paraId="401E17D7" w14:textId="1B247AE5" w:rsidR="00391458" w:rsidRPr="00A9761F" w:rsidRDefault="007B6B63" w:rsidP="00215E63">
      <w:pPr>
        <w:pStyle w:val="ListParagraph"/>
        <w:numPr>
          <w:ilvl w:val="3"/>
          <w:numId w:val="6"/>
        </w:numPr>
        <w:ind w:left="2074" w:hanging="634"/>
      </w:pPr>
      <w:r w:rsidRPr="008A0E03">
        <w:t xml:space="preserve">The problem will not recur if the root cause is corrected or </w:t>
      </w:r>
      <w:proofErr w:type="gramStart"/>
      <w:r w:rsidRPr="008A0E03">
        <w:t>eliminated;</w:t>
      </w:r>
      <w:proofErr w:type="gramEnd"/>
      <w:r w:rsidRPr="008A0E03">
        <w:t xml:space="preserve"> </w:t>
      </w:r>
    </w:p>
    <w:p w14:paraId="618B62BB" w14:textId="6191E643" w:rsidR="00A9761F" w:rsidRPr="00BA3913" w:rsidRDefault="00A9761F" w:rsidP="00A95437">
      <w:pPr>
        <w:pStyle w:val="ListParagraph"/>
        <w:ind w:left="2160"/>
      </w:pPr>
    </w:p>
    <w:p w14:paraId="0FDED595" w14:textId="3B577AF9" w:rsidR="00391458" w:rsidRPr="00A9761F" w:rsidRDefault="007B6B63" w:rsidP="00215E63">
      <w:pPr>
        <w:pStyle w:val="ListParagraph"/>
        <w:numPr>
          <w:ilvl w:val="3"/>
          <w:numId w:val="6"/>
        </w:numPr>
        <w:ind w:left="2074" w:hanging="634"/>
      </w:pPr>
      <w:r w:rsidRPr="008A0E03">
        <w:t xml:space="preserve">Correction or elimination of the root cause will preclude repetition of similar </w:t>
      </w:r>
      <w:proofErr w:type="gramStart"/>
      <w:r w:rsidRPr="008A0E03">
        <w:t>conditions;</w:t>
      </w:r>
      <w:proofErr w:type="gramEnd"/>
      <w:r w:rsidRPr="008A0E03">
        <w:t xml:space="preserve"> </w:t>
      </w:r>
    </w:p>
    <w:p w14:paraId="26157089" w14:textId="353B85E3" w:rsidR="00A9761F" w:rsidRPr="00BA3913" w:rsidRDefault="00A9761F" w:rsidP="00A95437">
      <w:pPr>
        <w:pStyle w:val="ListParagraph"/>
        <w:ind w:left="2160"/>
      </w:pPr>
    </w:p>
    <w:p w14:paraId="292707C4" w14:textId="5CD81862" w:rsidR="00391458" w:rsidRDefault="007B6B63" w:rsidP="00215E63">
      <w:pPr>
        <w:pStyle w:val="ListParagraph"/>
        <w:numPr>
          <w:ilvl w:val="3"/>
          <w:numId w:val="6"/>
        </w:numPr>
        <w:ind w:left="2074" w:hanging="634"/>
      </w:pPr>
      <w:r w:rsidRPr="008A0E03">
        <w:t>The root cause can realistically be corrected by the licensee.</w:t>
      </w:r>
      <w:r w:rsidR="00391458" w:rsidRPr="00391458">
        <w:t xml:space="preserve"> </w:t>
      </w:r>
    </w:p>
    <w:p w14:paraId="692C5CA3" w14:textId="478C1E5F" w:rsidR="002C40E1" w:rsidRDefault="002C40E1" w:rsidP="00A95437">
      <w:pPr>
        <w:pStyle w:val="ListParagraph"/>
        <w:ind w:left="2160"/>
      </w:pPr>
    </w:p>
    <w:p w14:paraId="11D7526F" w14:textId="1F8AF596" w:rsidR="00E36DAA" w:rsidRPr="00A9761F" w:rsidRDefault="00083CB7" w:rsidP="00A95437">
      <w:pPr>
        <w:pStyle w:val="ListParagraph"/>
        <w:keepNext/>
        <w:keepLines/>
        <w:numPr>
          <w:ilvl w:val="1"/>
          <w:numId w:val="6"/>
        </w:numPr>
      </w:pPr>
      <w:r>
        <w:rPr>
          <w:color w:val="000000"/>
        </w:rPr>
        <w:t>Common Root Cause Analysis Problems</w:t>
      </w:r>
      <w:r w:rsidR="00E36DAA">
        <w:rPr>
          <w:color w:val="000000"/>
        </w:rPr>
        <w:t>:</w:t>
      </w:r>
    </w:p>
    <w:p w14:paraId="30FC4FB6" w14:textId="6575F23C" w:rsidR="00A9761F" w:rsidRPr="0022407F" w:rsidRDefault="00A9761F" w:rsidP="00A95437">
      <w:pPr>
        <w:pStyle w:val="ListParagraph"/>
        <w:keepNext/>
        <w:keepLines/>
        <w:ind w:left="1440"/>
      </w:pPr>
    </w:p>
    <w:p w14:paraId="41B59C46" w14:textId="5A8AD940" w:rsidR="008F3AF5" w:rsidRPr="008A0E03" w:rsidRDefault="008F3AF5" w:rsidP="00215E63">
      <w:pPr>
        <w:pStyle w:val="ListParagraph"/>
        <w:numPr>
          <w:ilvl w:val="3"/>
          <w:numId w:val="6"/>
        </w:numPr>
        <w:ind w:left="2074" w:hanging="634"/>
      </w:pPr>
      <w:r w:rsidRPr="008A0E03">
        <w:t>Narrowly defining the scope.</w:t>
      </w:r>
    </w:p>
    <w:p w14:paraId="6F38F1BC" w14:textId="4778CF0D" w:rsidR="008F3AF5" w:rsidRPr="008A0E03" w:rsidRDefault="008F3AF5" w:rsidP="00215E63">
      <w:pPr>
        <w:pStyle w:val="ListParagraph"/>
        <w:numPr>
          <w:ilvl w:val="3"/>
          <w:numId w:val="6"/>
        </w:numPr>
        <w:ind w:left="2074" w:hanging="634"/>
      </w:pPr>
      <w:r w:rsidRPr="008A0E03">
        <w:t>Calling something a root cause that is actually an intermediate cause.</w:t>
      </w:r>
    </w:p>
    <w:p w14:paraId="769E9DFF" w14:textId="6471C6B6" w:rsidR="008F3AF5" w:rsidRPr="008A0E03" w:rsidRDefault="008F3AF5" w:rsidP="00215E63">
      <w:pPr>
        <w:pStyle w:val="ListParagraph"/>
        <w:numPr>
          <w:ilvl w:val="3"/>
          <w:numId w:val="6"/>
        </w:numPr>
        <w:ind w:left="2074" w:hanging="634"/>
      </w:pPr>
      <w:r w:rsidRPr="008A0E03">
        <w:t>Calling something a root cause that is merely a category of causes.</w:t>
      </w:r>
    </w:p>
    <w:p w14:paraId="3E2044A3" w14:textId="06E0CA9D" w:rsidR="008F3AF5" w:rsidRPr="008A0E03" w:rsidRDefault="008F3AF5" w:rsidP="00215E63">
      <w:pPr>
        <w:pStyle w:val="ListParagraph"/>
        <w:numPr>
          <w:ilvl w:val="3"/>
          <w:numId w:val="6"/>
        </w:numPr>
        <w:ind w:left="2074" w:hanging="634"/>
      </w:pPr>
      <w:r w:rsidRPr="008A0E03">
        <w:t>Leaving out other causation chains.</w:t>
      </w:r>
    </w:p>
    <w:p w14:paraId="76F5E493" w14:textId="6A1B9889" w:rsidR="008F3AF5" w:rsidRPr="008A0E03" w:rsidRDefault="008F3AF5" w:rsidP="00215E63">
      <w:pPr>
        <w:pStyle w:val="ListParagraph"/>
        <w:numPr>
          <w:ilvl w:val="3"/>
          <w:numId w:val="6"/>
        </w:numPr>
        <w:ind w:left="2074" w:hanging="634"/>
      </w:pPr>
      <w:r w:rsidRPr="008A0E03">
        <w:t>Calling something a cause that is only a renaming of the effect.</w:t>
      </w:r>
    </w:p>
    <w:p w14:paraId="524EC08E" w14:textId="03E2AC73" w:rsidR="008F3AF5" w:rsidRPr="008A0E03" w:rsidRDefault="008F3AF5" w:rsidP="00215E63">
      <w:pPr>
        <w:pStyle w:val="ListParagraph"/>
        <w:numPr>
          <w:ilvl w:val="3"/>
          <w:numId w:val="6"/>
        </w:numPr>
        <w:ind w:left="2074" w:hanging="634"/>
      </w:pPr>
      <w:r w:rsidRPr="008A0E03">
        <w:t>Leaving out important negative causes.</w:t>
      </w:r>
    </w:p>
    <w:p w14:paraId="7C66E11F" w14:textId="65EACEC6" w:rsidR="00E36DAA" w:rsidRPr="002C40E1" w:rsidRDefault="008F3AF5" w:rsidP="00215E63">
      <w:pPr>
        <w:pStyle w:val="ListParagraph"/>
        <w:numPr>
          <w:ilvl w:val="3"/>
          <w:numId w:val="6"/>
        </w:numPr>
        <w:ind w:left="2074" w:hanging="634"/>
      </w:pPr>
      <w:r w:rsidRPr="00BA3913">
        <w:rPr>
          <w:color w:val="000000"/>
        </w:rPr>
        <w:t>Calling the violation of a requirement a cause.</w:t>
      </w:r>
    </w:p>
    <w:p w14:paraId="083577D0" w14:textId="50ADE73D" w:rsidR="00A9761F" w:rsidRDefault="00A9761F" w:rsidP="00A95437">
      <w:pPr>
        <w:pStyle w:val="ListParagraph"/>
        <w:ind w:left="2160"/>
      </w:pPr>
    </w:p>
    <w:p w14:paraId="48FAA47E" w14:textId="60838469" w:rsidR="00037779" w:rsidRDefault="00777F28" w:rsidP="00A95437">
      <w:pPr>
        <w:pStyle w:val="ListParagraph"/>
        <w:numPr>
          <w:ilvl w:val="0"/>
          <w:numId w:val="6"/>
        </w:numPr>
        <w:ind w:left="807" w:hanging="533"/>
      </w:pPr>
      <w:r>
        <w:rPr>
          <w:color w:val="000000"/>
        </w:rPr>
        <w:t xml:space="preserve">With regard to </w:t>
      </w:r>
      <w:r w:rsidR="00895E7A" w:rsidRPr="00363F28">
        <w:rPr>
          <w:color w:val="000000"/>
        </w:rPr>
        <w:t xml:space="preserve">the level of detail commensurate with the significance and complexity </w:t>
      </w:r>
      <w:r w:rsidR="00895E7A" w:rsidRPr="007623AA">
        <w:rPr>
          <w:color w:val="000000"/>
        </w:rPr>
        <w:t xml:space="preserve">of </w:t>
      </w:r>
      <w:r w:rsidR="00965852" w:rsidRPr="007623AA">
        <w:rPr>
          <w:color w:val="000000"/>
        </w:rPr>
        <w:t>the issue</w:t>
      </w:r>
      <w:r w:rsidR="00965852" w:rsidRPr="008A7564">
        <w:rPr>
          <w:color w:val="000000"/>
        </w:rPr>
        <w:t>,</w:t>
      </w:r>
      <w:r w:rsidR="007814B4" w:rsidRPr="00C71D09">
        <w:rPr>
          <w:color w:val="000000"/>
        </w:rPr>
        <w:t xml:space="preserve"> </w:t>
      </w:r>
      <w:r w:rsidR="00965852" w:rsidRPr="00363F28">
        <w:rPr>
          <w:color w:val="000000"/>
        </w:rPr>
        <w:t>t</w:t>
      </w:r>
      <w:r w:rsidR="00FB60FE" w:rsidRPr="00732742">
        <w:t xml:space="preserve">he </w:t>
      </w:r>
      <w:r w:rsidR="00E73228">
        <w:t>causal</w:t>
      </w:r>
      <w:r w:rsidR="00FB60FE" w:rsidRPr="00BA3913">
        <w:t xml:space="preserve"> evaluation should be conducted to </w:t>
      </w:r>
      <w:r w:rsidR="0081336A" w:rsidRPr="00BA3913">
        <w:t xml:space="preserve">a </w:t>
      </w:r>
      <w:r w:rsidR="00FB60FE" w:rsidRPr="00BA3913">
        <w:t xml:space="preserve">level of detail </w:t>
      </w:r>
      <w:r w:rsidR="0081336A" w:rsidRPr="00BA3913">
        <w:t xml:space="preserve">that is adequate </w:t>
      </w:r>
      <w:r w:rsidR="001F7C1E">
        <w:t xml:space="preserve">to </w:t>
      </w:r>
      <w:r w:rsidR="00CB36E6">
        <w:t xml:space="preserve">be understood </w:t>
      </w:r>
      <w:r w:rsidR="001C1822">
        <w:t xml:space="preserve">and verified to preclude repetition </w:t>
      </w:r>
      <w:r w:rsidR="00CB36E6">
        <w:t>by a knowledgeable reader</w:t>
      </w:r>
      <w:r w:rsidR="00653757" w:rsidRPr="00BA3913">
        <w:t xml:space="preserve">.  </w:t>
      </w:r>
      <w:r w:rsidR="00F75DB8" w:rsidRPr="00BA3913">
        <w:t xml:space="preserve">Different </w:t>
      </w:r>
      <w:r w:rsidR="00E73228">
        <w:t>causal</w:t>
      </w:r>
      <w:r w:rsidR="00F75DB8" w:rsidRPr="00BA3913">
        <w:t xml:space="preserve"> evaluation methods provide different perspectives </w:t>
      </w:r>
      <w:r w:rsidR="00081F38" w:rsidRPr="00BA3913">
        <w:t xml:space="preserve">of </w:t>
      </w:r>
      <w:r w:rsidR="00F75DB8" w:rsidRPr="00BA3913">
        <w:t>the problem</w:t>
      </w:r>
      <w:r w:rsidR="00653757" w:rsidRPr="00BA3913">
        <w:t xml:space="preserve">.  </w:t>
      </w:r>
      <w:r w:rsidR="00F75DB8" w:rsidRPr="00BA3913">
        <w:t>In some instances, using a combination of methods helps ensure the analysis is thorough</w:t>
      </w:r>
      <w:r w:rsidR="00653757" w:rsidRPr="00BA3913">
        <w:t xml:space="preserve">.  </w:t>
      </w:r>
      <w:r w:rsidR="00F75DB8" w:rsidRPr="00BA3913">
        <w:t xml:space="preserve">Therefore, the </w:t>
      </w:r>
      <w:r w:rsidR="00E73228">
        <w:t>causal</w:t>
      </w:r>
      <w:r w:rsidR="00F75DB8" w:rsidRPr="00BA3913">
        <w:t xml:space="preserve"> evaluation should consider evaluating complex </w:t>
      </w:r>
      <w:r w:rsidR="00F75DB8" w:rsidRPr="00BA3913">
        <w:lastRenderedPageBreak/>
        <w:t>problems</w:t>
      </w:r>
      <w:r w:rsidR="0081336A" w:rsidRPr="00BA3913">
        <w:t>,</w:t>
      </w:r>
      <w:r w:rsidR="00F75DB8" w:rsidRPr="00BA3913">
        <w:t xml:space="preserve"> </w:t>
      </w:r>
      <w:r w:rsidR="0081336A" w:rsidRPr="00BA3913">
        <w:t xml:space="preserve">which </w:t>
      </w:r>
      <w:r w:rsidR="00F75DB8" w:rsidRPr="00BA3913">
        <w:t>could result in significan</w:t>
      </w:r>
      <w:r w:rsidR="00037779" w:rsidRPr="00BA3913">
        <w:t xml:space="preserve">t </w:t>
      </w:r>
      <w:r w:rsidR="00F75DB8" w:rsidRPr="00BA3913">
        <w:t>consequences</w:t>
      </w:r>
      <w:r w:rsidR="0081336A" w:rsidRPr="00BA3913">
        <w:t>,</w:t>
      </w:r>
      <w:r w:rsidR="00F75DB8" w:rsidRPr="00BA3913">
        <w:t xml:space="preserve"> using multi-disciplinary teams and/or different and complimentary methods appropriate to the circumstances</w:t>
      </w:r>
      <w:r w:rsidR="00653757" w:rsidRPr="00BA3913">
        <w:t xml:space="preserve">.  </w:t>
      </w:r>
      <w:r w:rsidR="00F75DB8" w:rsidRPr="00BA3913">
        <w:t>For example, problems that involve hardware issues may be evaluated using barrier analysis, change analysis, or fault trees.</w:t>
      </w:r>
    </w:p>
    <w:p w14:paraId="307B95F9" w14:textId="3A8CE913" w:rsidR="002C40E1" w:rsidRPr="00BA3913" w:rsidRDefault="002C40E1" w:rsidP="00A95437">
      <w:pPr>
        <w:pStyle w:val="ListParagraph"/>
        <w:ind w:left="807"/>
      </w:pPr>
    </w:p>
    <w:p w14:paraId="52856258" w14:textId="10354588"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color w:val="000000"/>
        </w:rPr>
      </w:pPr>
      <w:r w:rsidRPr="00732742">
        <w:rPr>
          <w:color w:val="000000"/>
        </w:rPr>
        <w:t xml:space="preserve">The depth of a </w:t>
      </w:r>
      <w:r w:rsidR="00E73228">
        <w:rPr>
          <w:color w:val="000000"/>
        </w:rPr>
        <w:t>causal</w:t>
      </w:r>
      <w:r w:rsidRPr="00732742">
        <w:rPr>
          <w:color w:val="000000"/>
        </w:rPr>
        <w:t xml:space="preserve"> evaluation is normally achieved by </w:t>
      </w:r>
      <w:r w:rsidR="00151B1D" w:rsidRPr="00732742">
        <w:rPr>
          <w:color w:val="000000"/>
        </w:rPr>
        <w:t>completely and systematically applying the methods of analysis</w:t>
      </w:r>
      <w:r w:rsidR="00634C5D">
        <w:rPr>
          <w:color w:val="000000"/>
        </w:rPr>
        <w:t xml:space="preserve"> such as</w:t>
      </w:r>
      <w:r w:rsidR="00D41E8A">
        <w:rPr>
          <w:color w:val="000000"/>
        </w:rPr>
        <w:t xml:space="preserve"> but not necessarily limited to </w:t>
      </w:r>
      <w:r w:rsidR="00634C5D">
        <w:rPr>
          <w:color w:val="000000"/>
        </w:rPr>
        <w:t>those</w:t>
      </w:r>
      <w:r w:rsidR="00151B1D" w:rsidRPr="00732742">
        <w:rPr>
          <w:color w:val="000000"/>
        </w:rPr>
        <w:t xml:space="preserve"> described </w:t>
      </w:r>
      <w:r w:rsidR="007051F5" w:rsidRPr="00732742">
        <w:rPr>
          <w:color w:val="000000"/>
        </w:rPr>
        <w:t xml:space="preserve">in </w:t>
      </w:r>
      <w:r w:rsidR="007051F5" w:rsidRPr="00D41E8A">
        <w:rPr>
          <w:color w:val="000000"/>
        </w:rPr>
        <w:t>Section</w:t>
      </w:r>
      <w:r w:rsidR="000843D2" w:rsidRPr="00D41E8A">
        <w:t> </w:t>
      </w:r>
      <w:r w:rsidR="007051F5" w:rsidRPr="00D41E8A">
        <w:rPr>
          <w:color w:val="000000"/>
        </w:rPr>
        <w:t>03.0</w:t>
      </w:r>
      <w:r w:rsidR="00D27259" w:rsidRPr="00D41E8A">
        <w:rPr>
          <w:color w:val="000000"/>
        </w:rPr>
        <w:t>3</w:t>
      </w:r>
      <w:r w:rsidR="007051F5" w:rsidRPr="00D41E8A">
        <w:rPr>
          <w:color w:val="000000"/>
        </w:rPr>
        <w:t>.a</w:t>
      </w:r>
      <w:r w:rsidR="007051F5" w:rsidRPr="00732742">
        <w:rPr>
          <w:color w:val="000000"/>
        </w:rPr>
        <w:t xml:space="preserve"> and</w:t>
      </w:r>
      <w:r w:rsidR="00260552" w:rsidRPr="00732742">
        <w:rPr>
          <w:color w:val="000000"/>
        </w:rPr>
        <w:t xml:space="preserve"> </w:t>
      </w:r>
      <w:r w:rsidR="005E1F35" w:rsidRPr="00732742">
        <w:rPr>
          <w:color w:val="000000"/>
        </w:rPr>
        <w:t>b</w:t>
      </w:r>
      <w:r w:rsidR="00260552" w:rsidRPr="00732742">
        <w:rPr>
          <w:color w:val="000000"/>
        </w:rPr>
        <w:t>y repeatedly ask</w:t>
      </w:r>
      <w:r w:rsidR="00081F38" w:rsidRPr="00732742">
        <w:rPr>
          <w:color w:val="000000"/>
        </w:rPr>
        <w:t>ing</w:t>
      </w:r>
      <w:r w:rsidR="00260552" w:rsidRPr="00732742">
        <w:rPr>
          <w:color w:val="000000"/>
        </w:rPr>
        <w:t xml:space="preserve"> the question “Why?” about the occurrences and circumstances that caused or contributed to the problem</w:t>
      </w:r>
      <w:r w:rsidR="00653757" w:rsidRPr="00732742">
        <w:rPr>
          <w:color w:val="000000"/>
        </w:rPr>
        <w:t xml:space="preserve">.  </w:t>
      </w:r>
      <w:r w:rsidRPr="00732742">
        <w:rPr>
          <w:color w:val="000000"/>
        </w:rPr>
        <w:t xml:space="preserve">Once the analysis has developed </w:t>
      </w:r>
      <w:r w:rsidR="008248F5" w:rsidRPr="00732742">
        <w:rPr>
          <w:color w:val="000000"/>
        </w:rPr>
        <w:t>all</w:t>
      </w:r>
      <w:r w:rsidRPr="00732742">
        <w:rPr>
          <w:color w:val="000000"/>
        </w:rPr>
        <w:t xml:space="preserve"> the causes for the problem (i.e., root, </w:t>
      </w:r>
      <w:r w:rsidR="0001612E" w:rsidRPr="00732742">
        <w:rPr>
          <w:color w:val="000000"/>
        </w:rPr>
        <w:t>contributing</w:t>
      </w:r>
      <w:r w:rsidRPr="00732742">
        <w:rPr>
          <w:color w:val="000000"/>
        </w:rPr>
        <w:t xml:space="preserve">, </w:t>
      </w:r>
      <w:r w:rsidR="00FC3A27" w:rsidRPr="00732742">
        <w:rPr>
          <w:color w:val="000000"/>
        </w:rPr>
        <w:t xml:space="preserve">and </w:t>
      </w:r>
      <w:r w:rsidRPr="00732742">
        <w:rPr>
          <w:color w:val="000000"/>
        </w:rPr>
        <w:t>programmatic), the evaluation should also look for any relationships among the different causes</w:t>
      </w:r>
      <w:r w:rsidR="00653757" w:rsidRPr="00732742">
        <w:rPr>
          <w:color w:val="000000"/>
        </w:rPr>
        <w:t xml:space="preserve">.  </w:t>
      </w:r>
      <w:r w:rsidRPr="00732742">
        <w:rPr>
          <w:color w:val="000000"/>
        </w:rPr>
        <w:t xml:space="preserve">The depth of the </w:t>
      </w:r>
      <w:r w:rsidR="00E73228">
        <w:rPr>
          <w:color w:val="000000"/>
        </w:rPr>
        <w:t>causal</w:t>
      </w:r>
      <w:r w:rsidRPr="00732742">
        <w:rPr>
          <w:color w:val="000000"/>
        </w:rPr>
        <w:t xml:space="preserve"> evaluation may be assessed by:</w:t>
      </w:r>
    </w:p>
    <w:p w14:paraId="66B91E3D" w14:textId="4AD6568B"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color w:val="000000"/>
        </w:rPr>
      </w:pPr>
    </w:p>
    <w:p w14:paraId="621AAB60" w14:textId="66C9EDF6" w:rsidR="00FB60FE" w:rsidRDefault="00FB60FE" w:rsidP="00A95437">
      <w:pPr>
        <w:keepNext/>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A3913">
        <w:t>Determining that the questioning process appeared to have been conducted until the causes were beyond the licensee</w:t>
      </w:r>
      <w:r w:rsidR="00806924" w:rsidRPr="00BA3913">
        <w:t>’</w:t>
      </w:r>
      <w:r w:rsidRPr="00BA3913">
        <w:t>s control.</w:t>
      </w:r>
    </w:p>
    <w:p w14:paraId="6BBAF478" w14:textId="1BC2E7C4" w:rsidR="002C40E1" w:rsidRPr="00BA3913" w:rsidRDefault="002C40E1" w:rsidP="00A95437">
      <w:pPr>
        <w:keepNext/>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4BE7C45C" w14:textId="7E419454" w:rsidR="00461F2C"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For example, problems that were initiated by an act of nature, such as a lightning strike or tornado, could have the act of nature as one of the causes of the problem</w:t>
      </w:r>
      <w:r w:rsidR="00653757" w:rsidRPr="00732742">
        <w:rPr>
          <w:color w:val="000000"/>
        </w:rPr>
        <w:t xml:space="preserve">.  </w:t>
      </w:r>
      <w:r w:rsidR="0081336A" w:rsidRPr="00732742">
        <w:rPr>
          <w:color w:val="000000"/>
        </w:rPr>
        <w:t>T</w:t>
      </w:r>
      <w:r w:rsidRPr="00732742">
        <w:rPr>
          <w:color w:val="000000"/>
        </w:rPr>
        <w:t>he act of nature would not be a candidate root cause, in part, because the licensee could not prevent it from happening again</w:t>
      </w:r>
      <w:r w:rsidR="00653757" w:rsidRPr="00732742">
        <w:rPr>
          <w:color w:val="000000"/>
        </w:rPr>
        <w:t xml:space="preserve">.  </w:t>
      </w:r>
      <w:r w:rsidRPr="00732742">
        <w:rPr>
          <w:color w:val="000000"/>
        </w:rPr>
        <w:t>However, a licensee</w:t>
      </w:r>
      <w:r w:rsidR="00806924" w:rsidRPr="00732742">
        <w:rPr>
          <w:color w:val="000000"/>
        </w:rPr>
        <w:t>’</w:t>
      </w:r>
      <w:r w:rsidRPr="00732742">
        <w:rPr>
          <w:color w:val="000000"/>
        </w:rPr>
        <w:t>s failure to plan for or respond properly to acts of nature would be under management control and could be root causes for the problem.</w:t>
      </w:r>
    </w:p>
    <w:p w14:paraId="34E45AB8" w14:textId="1F4218CE"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A5EA1C7" w14:textId="37791697" w:rsidR="00FB60FE" w:rsidRDefault="00FB60FE" w:rsidP="00A95437">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Determining that the problem was evaluated to ensure that other root and contributing causes were not inappropriately ruled out due to assumptions made as a part of the analysis.</w:t>
      </w:r>
    </w:p>
    <w:p w14:paraId="3B647F37" w14:textId="45BE5F11"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1564CB20" w14:textId="19712B16"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a </w:t>
      </w:r>
      <w:r w:rsidR="00E73228">
        <w:rPr>
          <w:color w:val="000000"/>
        </w:rPr>
        <w:t>causal</w:t>
      </w:r>
      <w:r w:rsidRPr="00732742">
        <w:rPr>
          <w:color w:val="000000"/>
        </w:rPr>
        <w:t xml:space="preserve"> evaluation may not consider the adequacy of the design or process controls for a system if the problem appears to be primarily human performance focused</w:t>
      </w:r>
      <w:r w:rsidR="00653757" w:rsidRPr="00732742">
        <w:rPr>
          <w:color w:val="000000"/>
        </w:rPr>
        <w:t xml:space="preserve">.  </w:t>
      </w:r>
      <w:r w:rsidRPr="00732742">
        <w:rPr>
          <w:color w:val="000000"/>
        </w:rPr>
        <w:t xml:space="preserve">Consideration of the technical </w:t>
      </w:r>
      <w:r w:rsidR="00081F38" w:rsidRPr="00732742">
        <w:rPr>
          <w:color w:val="000000"/>
        </w:rPr>
        <w:t xml:space="preserve">adequacy </w:t>
      </w:r>
      <w:r w:rsidRPr="00732742">
        <w:rPr>
          <w:color w:val="000000"/>
        </w:rPr>
        <w:t>of the assumptions</w:t>
      </w:r>
      <w:r w:rsidR="00081F38" w:rsidRPr="00732742">
        <w:rPr>
          <w:color w:val="000000"/>
        </w:rPr>
        <w:t xml:space="preserve"> used in the </w:t>
      </w:r>
      <w:r w:rsidR="00E73228">
        <w:rPr>
          <w:color w:val="000000"/>
        </w:rPr>
        <w:t>causal</w:t>
      </w:r>
      <w:r w:rsidR="00081F38" w:rsidRPr="00732742">
        <w:rPr>
          <w:color w:val="000000"/>
        </w:rPr>
        <w:t xml:space="preserve"> evaluation</w:t>
      </w:r>
      <w:r w:rsidRPr="00732742">
        <w:rPr>
          <w:color w:val="000000"/>
        </w:rPr>
        <w:t xml:space="preserve"> and their impact on the root causes would also be appropriate.</w:t>
      </w:r>
    </w:p>
    <w:p w14:paraId="258EB71F" w14:textId="3351ECEA"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56D14BF6" w14:textId="6F13E8B7" w:rsidR="00FB60FE" w:rsidRDefault="00461F2C"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r>
        <w:rPr>
          <w:color w:val="000000"/>
        </w:rPr>
        <w:t>3.</w:t>
      </w:r>
      <w:r>
        <w:rPr>
          <w:color w:val="000000"/>
        </w:rPr>
        <w:tab/>
      </w:r>
      <w:r w:rsidR="00FB60FE" w:rsidRPr="00732742">
        <w:rPr>
          <w:color w:val="000000"/>
        </w:rPr>
        <w:t xml:space="preserve">Determining that the evaluation collectively reviewed all root and </w:t>
      </w:r>
      <w:r w:rsidR="00081F38" w:rsidRPr="00732742">
        <w:rPr>
          <w:color w:val="000000"/>
        </w:rPr>
        <w:t xml:space="preserve">contributing </w:t>
      </w:r>
      <w:r w:rsidR="00FB60FE" w:rsidRPr="00732742">
        <w:rPr>
          <w:color w:val="000000"/>
        </w:rPr>
        <w:t xml:space="preserve">causes for indications of </w:t>
      </w:r>
      <w:r w:rsidR="0081336A" w:rsidRPr="00732742">
        <w:rPr>
          <w:color w:val="000000"/>
        </w:rPr>
        <w:t>more fundamental</w:t>
      </w:r>
      <w:r w:rsidR="00FB60FE" w:rsidRPr="00732742">
        <w:rPr>
          <w:color w:val="000000"/>
        </w:rPr>
        <w:t xml:space="preserve"> problems with a process or system.</w:t>
      </w:r>
    </w:p>
    <w:p w14:paraId="69D3A71E" w14:textId="68FA8966"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p>
    <w:p w14:paraId="365C0531" w14:textId="77BF26CD"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a problem that involved a number of procedural inadequacies or errors may indicate a more fundamental or </w:t>
      </w:r>
      <w:r w:rsidR="00BA46D6" w:rsidRPr="00732742">
        <w:rPr>
          <w:color w:val="000000"/>
        </w:rPr>
        <w:t>higher-level</w:t>
      </w:r>
      <w:r w:rsidRPr="00732742">
        <w:rPr>
          <w:color w:val="000000"/>
        </w:rPr>
        <w:t xml:space="preserve"> problem in the processes for procedural development, control, review, and approval</w:t>
      </w:r>
      <w:r w:rsidR="00653757" w:rsidRPr="00732742">
        <w:rPr>
          <w:color w:val="000000"/>
        </w:rPr>
        <w:t xml:space="preserve">.  </w:t>
      </w:r>
      <w:r w:rsidRPr="00732742">
        <w:rPr>
          <w:color w:val="000000"/>
        </w:rPr>
        <w:t>Issues associated with personnel failing to follow procedures may also be indicative of a problem with supervisory oversight and communication of standards.</w:t>
      </w:r>
    </w:p>
    <w:p w14:paraId="7B407ECE" w14:textId="659622F4"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3400711" w14:textId="744D9A3F" w:rsidR="00291B33" w:rsidRDefault="00461F2C"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r>
        <w:rPr>
          <w:color w:val="000000"/>
        </w:rPr>
        <w:t>4.</w:t>
      </w:r>
      <w:r>
        <w:rPr>
          <w:color w:val="000000"/>
        </w:rPr>
        <w:tab/>
      </w:r>
      <w:r w:rsidR="00FB60FE" w:rsidRPr="00732742">
        <w:rPr>
          <w:color w:val="000000"/>
        </w:rPr>
        <w:t xml:space="preserve">Determining that the </w:t>
      </w:r>
      <w:r w:rsidR="00E73228">
        <w:rPr>
          <w:color w:val="000000"/>
        </w:rPr>
        <w:t>causal</w:t>
      </w:r>
      <w:r w:rsidR="00FB60FE" w:rsidRPr="00732742">
        <w:rPr>
          <w:color w:val="000000"/>
        </w:rPr>
        <w:t xml:space="preserve"> evaluation properly ensure</w:t>
      </w:r>
      <w:r w:rsidR="00081F38" w:rsidRPr="00732742">
        <w:rPr>
          <w:color w:val="000000"/>
        </w:rPr>
        <w:t>d</w:t>
      </w:r>
      <w:r w:rsidR="00FB60FE" w:rsidRPr="00732742">
        <w:rPr>
          <w:color w:val="000000"/>
        </w:rPr>
        <w:t xml:space="preserve"> that correcting the causes would </w:t>
      </w:r>
      <w:r w:rsidR="007D069D">
        <w:rPr>
          <w:color w:val="000000"/>
        </w:rPr>
        <w:t>preclude repetition</w:t>
      </w:r>
      <w:r w:rsidR="00E26259" w:rsidRPr="00732742">
        <w:rPr>
          <w:color w:val="000000"/>
        </w:rPr>
        <w:t xml:space="preserve"> of</w:t>
      </w:r>
      <w:r w:rsidR="00FB60FE" w:rsidRPr="00732742">
        <w:rPr>
          <w:color w:val="000000"/>
        </w:rPr>
        <w:t xml:space="preserve"> the same and similar problems</w:t>
      </w:r>
      <w:r w:rsidR="00653757" w:rsidRPr="00732742">
        <w:rPr>
          <w:color w:val="000000"/>
        </w:rPr>
        <w:t xml:space="preserve">.  </w:t>
      </w:r>
      <w:r w:rsidR="00FB60FE" w:rsidRPr="00732742">
        <w:rPr>
          <w:color w:val="000000"/>
        </w:rPr>
        <w:t xml:space="preserve">Complex problems may have more than one root cause as well as several </w:t>
      </w:r>
      <w:r w:rsidR="00081F38" w:rsidRPr="00732742">
        <w:rPr>
          <w:color w:val="000000"/>
        </w:rPr>
        <w:t xml:space="preserve">contributing </w:t>
      </w:r>
      <w:r w:rsidR="00FB60FE" w:rsidRPr="00732742">
        <w:rPr>
          <w:color w:val="000000"/>
        </w:rPr>
        <w:t>causes</w:t>
      </w:r>
      <w:r w:rsidR="00653757" w:rsidRPr="00732742">
        <w:rPr>
          <w:color w:val="000000"/>
        </w:rPr>
        <w:t xml:space="preserve">.  </w:t>
      </w:r>
      <w:r w:rsidR="00FB60FE" w:rsidRPr="00732742">
        <w:rPr>
          <w:color w:val="000000"/>
        </w:rPr>
        <w:t xml:space="preserve">The evaluation should include </w:t>
      </w:r>
      <w:r w:rsidR="00081F38" w:rsidRPr="00732742">
        <w:rPr>
          <w:color w:val="000000"/>
        </w:rPr>
        <w:t xml:space="preserve">a process </w:t>
      </w:r>
      <w:r w:rsidR="00FB60FE" w:rsidRPr="00732742">
        <w:rPr>
          <w:color w:val="000000"/>
        </w:rPr>
        <w:t xml:space="preserve">to </w:t>
      </w:r>
      <w:r w:rsidR="00081F38" w:rsidRPr="00732742">
        <w:rPr>
          <w:color w:val="000000"/>
        </w:rPr>
        <w:t xml:space="preserve">verify </w:t>
      </w:r>
      <w:r w:rsidR="00FB60FE" w:rsidRPr="00732742">
        <w:rPr>
          <w:color w:val="000000"/>
        </w:rPr>
        <w:t xml:space="preserve">that </w:t>
      </w:r>
      <w:r w:rsidR="00081F38" w:rsidRPr="00732742">
        <w:rPr>
          <w:color w:val="000000"/>
        </w:rPr>
        <w:t xml:space="preserve">corrective actions </w:t>
      </w:r>
      <w:r w:rsidR="00FB60FE" w:rsidRPr="00732742">
        <w:rPr>
          <w:color w:val="000000"/>
        </w:rPr>
        <w:t xml:space="preserve">for the identified root causes do not rely on unstated assumptions or conditions </w:t>
      </w:r>
      <w:r w:rsidR="00B74C49" w:rsidRPr="00732742">
        <w:rPr>
          <w:color w:val="000000"/>
        </w:rPr>
        <w:t>that</w:t>
      </w:r>
      <w:r w:rsidR="00FB60FE" w:rsidRPr="00732742">
        <w:rPr>
          <w:color w:val="000000"/>
        </w:rPr>
        <w:t xml:space="preserve"> are not controlled or ensured.</w:t>
      </w:r>
      <w:r w:rsidR="00291B33" w:rsidRPr="00732742">
        <w:rPr>
          <w:color w:val="000000"/>
        </w:rPr>
        <w:t xml:space="preserve"> </w:t>
      </w:r>
    </w:p>
    <w:p w14:paraId="60235500" w14:textId="4BC7C8C0"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p>
    <w:p w14:paraId="4A5BB79F" w14:textId="4680D36A" w:rsidR="00FB60FE" w:rsidRDefault="00FB60FE"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w:t>
      </w:r>
      <w:r w:rsidR="00E73228">
        <w:rPr>
          <w:color w:val="000000"/>
        </w:rPr>
        <w:t>causal</w:t>
      </w:r>
      <w:r w:rsidRPr="00732742">
        <w:rPr>
          <w:color w:val="000000"/>
        </w:rPr>
        <w:t xml:space="preserve"> </w:t>
      </w:r>
      <w:r w:rsidR="0081336A" w:rsidRPr="00732742">
        <w:rPr>
          <w:color w:val="000000"/>
        </w:rPr>
        <w:t xml:space="preserve">evaluations that are </w:t>
      </w:r>
      <w:r w:rsidRPr="00732742">
        <w:rPr>
          <w:color w:val="000000"/>
        </w:rPr>
        <w:t>based on normal modes of operation may not be valid for accident modes or other</w:t>
      </w:r>
      <w:r w:rsidR="00CC5603" w:rsidRPr="00732742">
        <w:rPr>
          <w:color w:val="000000"/>
        </w:rPr>
        <w:t xml:space="preserve"> “</w:t>
      </w:r>
      <w:r w:rsidRPr="00732742">
        <w:rPr>
          <w:color w:val="000000"/>
        </w:rPr>
        <w:t>off normal</w:t>
      </w:r>
      <w:r w:rsidR="00CC5603" w:rsidRPr="00732742">
        <w:rPr>
          <w:color w:val="000000"/>
        </w:rPr>
        <w:t xml:space="preserve">” </w:t>
      </w:r>
      <w:r w:rsidRPr="00732742">
        <w:rPr>
          <w:color w:val="000000"/>
        </w:rPr>
        <w:t>modes of operation.</w:t>
      </w:r>
    </w:p>
    <w:p w14:paraId="573B715B" w14:textId="4A6D4CFC"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3BA01B31" w14:textId="1E78A6D3" w:rsidR="00FB60FE" w:rsidRDefault="00461F2C"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r>
        <w:rPr>
          <w:color w:val="000000"/>
        </w:rPr>
        <w:t>5.</w:t>
      </w:r>
      <w:r>
        <w:rPr>
          <w:color w:val="000000"/>
        </w:rPr>
        <w:tab/>
      </w:r>
      <w:r w:rsidR="00FB60FE" w:rsidRPr="00732742">
        <w:rPr>
          <w:color w:val="000000"/>
        </w:rPr>
        <w:t xml:space="preserve">Determining that the evaluation appropriately considered </w:t>
      </w:r>
      <w:r w:rsidR="00FC3A27" w:rsidRPr="00732742">
        <w:rPr>
          <w:color w:val="000000"/>
        </w:rPr>
        <w:t>other possible</w:t>
      </w:r>
      <w:r w:rsidR="00FB60FE" w:rsidRPr="00732742">
        <w:rPr>
          <w:color w:val="000000"/>
        </w:rPr>
        <w:t xml:space="preserve"> root causes</w:t>
      </w:r>
      <w:r w:rsidR="00653757" w:rsidRPr="00732742">
        <w:rPr>
          <w:color w:val="000000"/>
        </w:rPr>
        <w:t xml:space="preserve">.  </w:t>
      </w:r>
      <w:r w:rsidR="00FB60FE" w:rsidRPr="00732742">
        <w:rPr>
          <w:color w:val="000000"/>
        </w:rPr>
        <w:t>Providing a rationale for ruling out alternative possible root causes helps to ensure the validity of the specific root causes that are identified.</w:t>
      </w:r>
    </w:p>
    <w:p w14:paraId="15A49C4F" w14:textId="5E2F3437"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color w:val="000000"/>
        </w:rPr>
      </w:pPr>
    </w:p>
    <w:p w14:paraId="083FFBC6" w14:textId="670D4A41" w:rsidR="00FB60FE" w:rsidRDefault="00235C92" w:rsidP="00A95437">
      <w:pPr>
        <w:keepNext/>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color w:val="000000"/>
        </w:rPr>
        <w:t xml:space="preserve">With regard to </w:t>
      </w:r>
      <w:r w:rsidR="002210C2" w:rsidRPr="00732742">
        <w:rPr>
          <w:color w:val="000000"/>
        </w:rPr>
        <w:t>consideration of prior occurrences and knowledge of prior operating experience</w:t>
      </w:r>
      <w:r w:rsidR="00965852">
        <w:rPr>
          <w:color w:val="000000"/>
        </w:rPr>
        <w:t>, t</w:t>
      </w:r>
      <w:r w:rsidR="00FB60FE" w:rsidRPr="00732742">
        <w:rPr>
          <w:color w:val="000000"/>
        </w:rPr>
        <w:t xml:space="preserve">he </w:t>
      </w:r>
      <w:r w:rsidR="00E73228">
        <w:rPr>
          <w:color w:val="000000"/>
        </w:rPr>
        <w:t>causal</w:t>
      </w:r>
      <w:r w:rsidR="00FB60FE" w:rsidRPr="00732742">
        <w:rPr>
          <w:color w:val="000000"/>
        </w:rPr>
        <w:t xml:space="preserve"> evaluation should include a proper consideration of </w:t>
      </w:r>
      <w:r w:rsidR="00081F38" w:rsidRPr="00732742">
        <w:rPr>
          <w:color w:val="000000"/>
        </w:rPr>
        <w:t xml:space="preserve">prior </w:t>
      </w:r>
      <w:r w:rsidR="00FB60FE" w:rsidRPr="00732742">
        <w:rPr>
          <w:color w:val="000000"/>
        </w:rPr>
        <w:t>occurrences of the same or similar problems at the facility and knowledge of prior operating experience</w:t>
      </w:r>
      <w:r w:rsidR="00653757" w:rsidRPr="00732742">
        <w:rPr>
          <w:color w:val="000000"/>
        </w:rPr>
        <w:t xml:space="preserve">.  </w:t>
      </w:r>
      <w:r w:rsidR="00FB60FE" w:rsidRPr="00732742">
        <w:rPr>
          <w:color w:val="000000"/>
        </w:rPr>
        <w:t>This review is necessary to help develop the specific root and contributing causes and also to provide indication as to whether the</w:t>
      </w:r>
      <w:r w:rsidR="00B502EF" w:rsidRPr="00732742">
        <w:rPr>
          <w:color w:val="000000"/>
        </w:rPr>
        <w:t xml:space="preserve"> </w:t>
      </w:r>
      <w:r w:rsidR="00FB60FE" w:rsidRPr="00732742">
        <w:rPr>
          <w:color w:val="000000"/>
        </w:rPr>
        <w:t>issue is due to a more fundamental concern involving weaknesses in the licensee</w:t>
      </w:r>
      <w:r w:rsidR="00806924" w:rsidRPr="00732742">
        <w:rPr>
          <w:color w:val="000000"/>
        </w:rPr>
        <w:t>’</w:t>
      </w:r>
      <w:r w:rsidR="00FB60FE" w:rsidRPr="00732742">
        <w:rPr>
          <w:color w:val="000000"/>
        </w:rPr>
        <w:t>s corrective action program.</w:t>
      </w:r>
    </w:p>
    <w:p w14:paraId="03E68B5D" w14:textId="53F3058F" w:rsidR="002C40E1" w:rsidRDefault="002C40E1" w:rsidP="00A95437">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19AA8DA9" w14:textId="3E7D29E7" w:rsidR="008E5D6E" w:rsidRDefault="00FB60FE" w:rsidP="00A95437">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r w:rsidRPr="00732742">
        <w:rPr>
          <w:color w:val="000000"/>
        </w:rPr>
        <w:t>The</w:t>
      </w:r>
      <w:r w:rsidR="00F6782F" w:rsidRPr="00732742">
        <w:rPr>
          <w:color w:val="000000"/>
        </w:rPr>
        <w:t xml:space="preserve"> </w:t>
      </w:r>
      <w:r w:rsidR="00035CE8" w:rsidRPr="00732742">
        <w:rPr>
          <w:color w:val="000000"/>
        </w:rPr>
        <w:t xml:space="preserve">licensee’s </w:t>
      </w:r>
      <w:r w:rsidR="00E73228">
        <w:rPr>
          <w:color w:val="000000"/>
        </w:rPr>
        <w:t>causal</w:t>
      </w:r>
      <w:r w:rsidR="00081F38" w:rsidRPr="00732742">
        <w:rPr>
          <w:color w:val="000000"/>
        </w:rPr>
        <w:t xml:space="preserve"> </w:t>
      </w:r>
      <w:r w:rsidRPr="00732742">
        <w:rPr>
          <w:color w:val="000000"/>
        </w:rPr>
        <w:t>evaluation should</w:t>
      </w:r>
      <w:r w:rsidR="0054723E">
        <w:rPr>
          <w:color w:val="000000"/>
        </w:rPr>
        <w:t xml:space="preserve"> do the following</w:t>
      </w:r>
      <w:r w:rsidRPr="00732742">
        <w:rPr>
          <w:color w:val="000000"/>
        </w:rPr>
        <w:t>:</w:t>
      </w:r>
    </w:p>
    <w:p w14:paraId="62BD68D2" w14:textId="2CAC81D4" w:rsidR="002C40E1" w:rsidRDefault="002C40E1" w:rsidP="00A95437">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3F093EBF" w14:textId="176B1B54" w:rsidR="00FB60FE" w:rsidRDefault="00FB60FE" w:rsidP="00A9543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 xml:space="preserve">Broadly question the applicability of other similar events or issues with related root or </w:t>
      </w:r>
      <w:r w:rsidR="001A7731" w:rsidRPr="00732742">
        <w:rPr>
          <w:color w:val="000000"/>
        </w:rPr>
        <w:t xml:space="preserve">contributing </w:t>
      </w:r>
      <w:r w:rsidRPr="00732742">
        <w:rPr>
          <w:color w:val="000000"/>
        </w:rPr>
        <w:t>causes.</w:t>
      </w:r>
    </w:p>
    <w:p w14:paraId="03043398" w14:textId="70FD7363"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3480219B" w14:textId="533C0C09" w:rsidR="00461F2C"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w:t>
      </w:r>
      <w:r w:rsidR="00E73228">
        <w:rPr>
          <w:color w:val="000000"/>
        </w:rPr>
        <w:t>causal</w:t>
      </w:r>
      <w:r w:rsidRPr="00732742">
        <w:rPr>
          <w:color w:val="000000"/>
        </w:rPr>
        <w:t xml:space="preserve"> evaluations associated with outage activities and </w:t>
      </w:r>
      <w:r w:rsidR="001A7731" w:rsidRPr="00732742">
        <w:rPr>
          <w:color w:val="000000"/>
        </w:rPr>
        <w:t>safety</w:t>
      </w:r>
      <w:r w:rsidR="00E365E7" w:rsidRPr="00732742">
        <w:rPr>
          <w:color w:val="000000"/>
        </w:rPr>
        <w:noBreakHyphen/>
      </w:r>
      <w:r w:rsidRPr="00732742">
        <w:rPr>
          <w:color w:val="000000"/>
        </w:rPr>
        <w:t>related systems could include a review of prior operating experience involving off-normal operation of systems, unusual system alignments, and infrequently performed evolutions.</w:t>
      </w:r>
    </w:p>
    <w:p w14:paraId="41A6897E" w14:textId="464080D8"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2EA1B87" w14:textId="2CF5778C" w:rsidR="00FB60FE" w:rsidRDefault="00E55085" w:rsidP="00A9543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 xml:space="preserve">Determine </w:t>
      </w:r>
      <w:r w:rsidR="0054723E">
        <w:rPr>
          <w:color w:val="000000"/>
        </w:rPr>
        <w:t>whether</w:t>
      </w:r>
      <w:r w:rsidRPr="00732742">
        <w:rPr>
          <w:color w:val="000000"/>
        </w:rPr>
        <w:t xml:space="preserve"> </w:t>
      </w:r>
      <w:r w:rsidR="00FB60FE" w:rsidRPr="00732742">
        <w:rPr>
          <w:color w:val="000000"/>
        </w:rPr>
        <w:t xml:space="preserve">previous </w:t>
      </w:r>
      <w:r w:rsidR="00E73228">
        <w:rPr>
          <w:color w:val="000000"/>
        </w:rPr>
        <w:t>causal</w:t>
      </w:r>
      <w:r w:rsidR="00FB60FE" w:rsidRPr="00732742">
        <w:rPr>
          <w:color w:val="000000"/>
        </w:rPr>
        <w:t xml:space="preserve"> evaluations</w:t>
      </w:r>
      <w:r w:rsidR="0054723E">
        <w:rPr>
          <w:color w:val="000000"/>
        </w:rPr>
        <w:t>,</w:t>
      </w:r>
      <w:r w:rsidR="00FB60FE" w:rsidRPr="00732742">
        <w:rPr>
          <w:color w:val="000000"/>
        </w:rPr>
        <w:t xml:space="preserve"> corrective actions</w:t>
      </w:r>
      <w:r w:rsidR="0054723E">
        <w:rPr>
          <w:color w:val="000000"/>
        </w:rPr>
        <w:t>, or both,</w:t>
      </w:r>
      <w:r w:rsidR="00FB60FE" w:rsidRPr="00732742">
        <w:rPr>
          <w:color w:val="000000"/>
        </w:rPr>
        <w:t xml:space="preserve"> missed or inappropriately characterized the issues</w:t>
      </w:r>
      <w:r w:rsidR="00B12129" w:rsidRPr="00732742">
        <w:rPr>
          <w:color w:val="000000"/>
        </w:rPr>
        <w:t>.  Determine</w:t>
      </w:r>
      <w:r w:rsidR="00FB60FE" w:rsidRPr="00732742">
        <w:rPr>
          <w:color w:val="000000"/>
        </w:rPr>
        <w:t xml:space="preserve"> </w:t>
      </w:r>
      <w:r w:rsidR="00B74C49" w:rsidRPr="00732742">
        <w:rPr>
          <w:color w:val="000000"/>
        </w:rPr>
        <w:t>those</w:t>
      </w:r>
      <w:r w:rsidRPr="00732742">
        <w:rPr>
          <w:color w:val="000000"/>
        </w:rPr>
        <w:t xml:space="preserve"> </w:t>
      </w:r>
      <w:r w:rsidR="00FB60FE" w:rsidRPr="00732742">
        <w:rPr>
          <w:color w:val="000000"/>
        </w:rPr>
        <w:t>aspects of the corrective actions</w:t>
      </w:r>
      <w:r w:rsidR="00B74C49" w:rsidRPr="00732742">
        <w:rPr>
          <w:color w:val="000000"/>
        </w:rPr>
        <w:t xml:space="preserve"> that</w:t>
      </w:r>
      <w:r w:rsidR="00FB60FE" w:rsidRPr="00732742">
        <w:rPr>
          <w:color w:val="000000"/>
        </w:rPr>
        <w:t xml:space="preserve"> did not </w:t>
      </w:r>
      <w:r w:rsidR="007D069D">
        <w:rPr>
          <w:color w:val="000000"/>
        </w:rPr>
        <w:t>preclude repetition</w:t>
      </w:r>
      <w:r w:rsidRPr="00732742">
        <w:rPr>
          <w:color w:val="000000"/>
        </w:rPr>
        <w:t xml:space="preserve"> </w:t>
      </w:r>
      <w:r w:rsidR="00FB60FE" w:rsidRPr="00732742">
        <w:rPr>
          <w:color w:val="000000"/>
        </w:rPr>
        <w:t>of the problem.</w:t>
      </w:r>
    </w:p>
    <w:p w14:paraId="5FF8085B" w14:textId="339BBD41"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3295FFEA" w14:textId="4965645F"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the evaluation should review the implementation of the previously specified corrective actions and reassess the identified root causes to determine process or performance errors </w:t>
      </w:r>
      <w:r w:rsidR="00B74C49" w:rsidRPr="00732742">
        <w:rPr>
          <w:color w:val="000000"/>
        </w:rPr>
        <w:t>that</w:t>
      </w:r>
      <w:r w:rsidRPr="00732742">
        <w:rPr>
          <w:color w:val="000000"/>
        </w:rPr>
        <w:t xml:space="preserve"> may have contributed to the repeat occurrence.</w:t>
      </w:r>
    </w:p>
    <w:p w14:paraId="51C87E22" w14:textId="78B837D5"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3F878E39" w14:textId="139BAE3A" w:rsidR="00FB60FE" w:rsidRDefault="00FB60FE" w:rsidP="00A9543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 xml:space="preserve">Determine </w:t>
      </w:r>
      <w:r w:rsidR="0054723E">
        <w:rPr>
          <w:color w:val="000000"/>
        </w:rPr>
        <w:t>whether</w:t>
      </w:r>
      <w:r w:rsidRPr="00732742">
        <w:rPr>
          <w:color w:val="000000"/>
        </w:rPr>
        <w:t xml:space="preserve"> the </w:t>
      </w:r>
      <w:r w:rsidR="00E73228">
        <w:rPr>
          <w:color w:val="000000"/>
        </w:rPr>
        <w:t>causal</w:t>
      </w:r>
      <w:r w:rsidRPr="00732742">
        <w:rPr>
          <w:color w:val="000000"/>
        </w:rPr>
        <w:t xml:space="preserve"> evaluation for the current </w:t>
      </w:r>
      <w:r w:rsidR="007A5147">
        <w:rPr>
          <w:color w:val="000000"/>
        </w:rPr>
        <w:t>performance deficiency</w:t>
      </w:r>
      <w:r w:rsidR="007A5147" w:rsidRPr="00732742">
        <w:rPr>
          <w:color w:val="000000"/>
        </w:rPr>
        <w:t xml:space="preserve"> </w:t>
      </w:r>
      <w:r w:rsidRPr="00732742">
        <w:rPr>
          <w:color w:val="000000"/>
        </w:rPr>
        <w:t xml:space="preserve">specifically addresses those aspects of the prior </w:t>
      </w:r>
      <w:r w:rsidR="00E73228">
        <w:rPr>
          <w:color w:val="000000"/>
        </w:rPr>
        <w:t>causal</w:t>
      </w:r>
      <w:r w:rsidRPr="00732742">
        <w:rPr>
          <w:color w:val="000000"/>
        </w:rPr>
        <w:t xml:space="preserve"> evaluation</w:t>
      </w:r>
      <w:r w:rsidR="007A5147">
        <w:rPr>
          <w:color w:val="000000"/>
        </w:rPr>
        <w:t>s</w:t>
      </w:r>
      <w:r w:rsidRPr="00732742">
        <w:rPr>
          <w:color w:val="000000"/>
        </w:rPr>
        <w:t xml:space="preserve"> or corrective actions that were not successfully </w:t>
      </w:r>
      <w:r w:rsidR="007A5147">
        <w:rPr>
          <w:color w:val="000000"/>
        </w:rPr>
        <w:t>resolved</w:t>
      </w:r>
      <w:r w:rsidRPr="00732742">
        <w:rPr>
          <w:color w:val="000000"/>
        </w:rPr>
        <w:t>.</w:t>
      </w:r>
    </w:p>
    <w:p w14:paraId="5677B2AC" w14:textId="4E42E2AF"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4E67EEDB" w14:textId="490E54E3"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For example, if</w:t>
      </w:r>
      <w:r w:rsidR="00266C9D">
        <w:rPr>
          <w:color w:val="000000"/>
        </w:rPr>
        <w:t>,</w:t>
      </w:r>
      <w:r w:rsidRPr="00732742">
        <w:rPr>
          <w:color w:val="000000"/>
        </w:rPr>
        <w:t xml:space="preserve"> during the review of a tagging error that resulted in a mispositioned valve</w:t>
      </w:r>
      <w:r w:rsidR="00266C9D">
        <w:rPr>
          <w:color w:val="000000"/>
        </w:rPr>
        <w:t>,</w:t>
      </w:r>
      <w:r w:rsidRPr="00732742">
        <w:rPr>
          <w:color w:val="000000"/>
        </w:rPr>
        <w:t xml:space="preserve"> the licensee determines that a similar problem occurred</w:t>
      </w:r>
      <w:r w:rsidR="00266C9D">
        <w:rPr>
          <w:color w:val="000000"/>
        </w:rPr>
        <w:t xml:space="preserve"> previously</w:t>
      </w:r>
      <w:r w:rsidRPr="00732742">
        <w:rPr>
          <w:color w:val="000000"/>
        </w:rPr>
        <w:t xml:space="preserve"> and the corrective actions focused</w:t>
      </w:r>
      <w:r w:rsidR="00266C9D">
        <w:rPr>
          <w:color w:val="000000"/>
        </w:rPr>
        <w:t xml:space="preserve"> only</w:t>
      </w:r>
      <w:r w:rsidRPr="00732742">
        <w:rPr>
          <w:color w:val="000000"/>
        </w:rPr>
        <w:t xml:space="preserve"> on individual training, then the </w:t>
      </w:r>
      <w:r w:rsidR="00E73228">
        <w:rPr>
          <w:color w:val="000000"/>
        </w:rPr>
        <w:t>causal</w:t>
      </w:r>
      <w:r w:rsidRPr="00732742">
        <w:rPr>
          <w:color w:val="000000"/>
        </w:rPr>
        <w:t xml:space="preserve"> </w:t>
      </w:r>
      <w:r w:rsidR="00B864F1" w:rsidRPr="00732742">
        <w:rPr>
          <w:color w:val="000000"/>
        </w:rPr>
        <w:t xml:space="preserve">evaluation </w:t>
      </w:r>
      <w:r w:rsidRPr="00732742">
        <w:rPr>
          <w:color w:val="000000"/>
        </w:rPr>
        <w:t xml:space="preserve">for the repeat occurrence should </w:t>
      </w:r>
      <w:r w:rsidR="00B864F1" w:rsidRPr="00732742">
        <w:rPr>
          <w:color w:val="000000"/>
        </w:rPr>
        <w:t xml:space="preserve">document </w:t>
      </w:r>
      <w:r w:rsidRPr="00732742">
        <w:rPr>
          <w:color w:val="000000"/>
        </w:rPr>
        <w:t>why the previous corrective actions were inadequate.</w:t>
      </w:r>
    </w:p>
    <w:p w14:paraId="45DB7197" w14:textId="76FF3A99"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44332B6" w14:textId="0EA181A1" w:rsidR="00FB60FE" w:rsidRDefault="00FB60FE" w:rsidP="00A9543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 xml:space="preserve">Include a review of prior documentation of problems and their associated corrective actions to determine </w:t>
      </w:r>
      <w:r w:rsidR="00266C9D">
        <w:rPr>
          <w:color w:val="000000"/>
        </w:rPr>
        <w:t>whether</w:t>
      </w:r>
      <w:r w:rsidRPr="00732742">
        <w:rPr>
          <w:color w:val="000000"/>
        </w:rPr>
        <w:t xml:space="preserve"> similar incidents occurred in the past.</w:t>
      </w:r>
    </w:p>
    <w:p w14:paraId="64F6B3CF" w14:textId="3877F66B" w:rsidR="002C40E1" w:rsidRPr="00732742"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2106C426" w14:textId="675D007C"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t xml:space="preserve">For example, the licensee </w:t>
      </w:r>
      <w:r w:rsidR="00E55085" w:rsidRPr="00732742">
        <w:rPr>
          <w:color w:val="000000"/>
        </w:rPr>
        <w:t>staff</w:t>
      </w:r>
      <w:r w:rsidR="00451F3E">
        <w:rPr>
          <w:color w:val="000000"/>
        </w:rPr>
        <w:t>’s</w:t>
      </w:r>
      <w:r w:rsidR="00E55085" w:rsidRPr="00732742">
        <w:rPr>
          <w:color w:val="000000"/>
        </w:rPr>
        <w:t xml:space="preserve"> </w:t>
      </w:r>
      <w:r w:rsidRPr="00732742">
        <w:rPr>
          <w:color w:val="000000"/>
        </w:rPr>
        <w:t>review of prior operating experience</w:t>
      </w:r>
      <w:r w:rsidR="00451F3E">
        <w:rPr>
          <w:color w:val="000000"/>
        </w:rPr>
        <w:t xml:space="preserve"> should consider</w:t>
      </w:r>
      <w:r w:rsidR="00E55085" w:rsidRPr="00732742">
        <w:rPr>
          <w:color w:val="000000"/>
        </w:rPr>
        <w:t xml:space="preserve"> </w:t>
      </w:r>
      <w:r w:rsidRPr="00732742">
        <w:rPr>
          <w:color w:val="000000"/>
        </w:rPr>
        <w:t>internal self-assessments</w:t>
      </w:r>
      <w:r w:rsidR="00266C9D">
        <w:rPr>
          <w:color w:val="000000"/>
        </w:rPr>
        <w:t>,</w:t>
      </w:r>
      <w:r w:rsidR="00E55085" w:rsidRPr="00732742">
        <w:rPr>
          <w:color w:val="000000"/>
        </w:rPr>
        <w:t xml:space="preserve"> </w:t>
      </w:r>
      <w:r w:rsidRPr="00732742">
        <w:rPr>
          <w:color w:val="000000"/>
        </w:rPr>
        <w:t>maintenance history</w:t>
      </w:r>
      <w:r w:rsidR="00266C9D">
        <w:rPr>
          <w:color w:val="000000"/>
        </w:rPr>
        <w:t>,</w:t>
      </w:r>
      <w:r w:rsidRPr="00732742">
        <w:rPr>
          <w:color w:val="000000"/>
        </w:rPr>
        <w:t xml:space="preserve"> adverse problem reports</w:t>
      </w:r>
      <w:r w:rsidR="00266C9D">
        <w:rPr>
          <w:color w:val="000000"/>
        </w:rPr>
        <w:t>,</w:t>
      </w:r>
      <w:r w:rsidRPr="00732742">
        <w:rPr>
          <w:color w:val="000000"/>
        </w:rPr>
        <w:t xml:space="preserve"> and external </w:t>
      </w:r>
      <w:r w:rsidR="00E55085" w:rsidRPr="00732742">
        <w:rPr>
          <w:color w:val="000000"/>
        </w:rPr>
        <w:t>data</w:t>
      </w:r>
      <w:r w:rsidRPr="00732742">
        <w:rPr>
          <w:color w:val="000000"/>
        </w:rPr>
        <w:t>bases developed to identify and track operating experience issues</w:t>
      </w:r>
      <w:r w:rsidR="00653757" w:rsidRPr="00732742">
        <w:rPr>
          <w:color w:val="000000"/>
        </w:rPr>
        <w:t xml:space="preserve">.  </w:t>
      </w:r>
      <w:r w:rsidRPr="00732742">
        <w:rPr>
          <w:color w:val="000000"/>
        </w:rPr>
        <w:t>Examples of external databases may include Information Notices, Generic Letters, and vendor</w:t>
      </w:r>
      <w:r w:rsidR="00266C9D">
        <w:rPr>
          <w:color w:val="000000"/>
        </w:rPr>
        <w:t xml:space="preserve"> or </w:t>
      </w:r>
      <w:r w:rsidRPr="00732742">
        <w:rPr>
          <w:color w:val="000000"/>
        </w:rPr>
        <w:t>industry generic communications.</w:t>
      </w:r>
    </w:p>
    <w:p w14:paraId="75E891A6" w14:textId="6D354401"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20FD19DB" w14:textId="76289020" w:rsidR="00FB60FE" w:rsidRDefault="00FB60FE"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732742">
        <w:rPr>
          <w:color w:val="000000"/>
        </w:rPr>
        <w:lastRenderedPageBreak/>
        <w:t xml:space="preserve">The inspectors should discuss the problem and associated root causes with other resident, regional, or headquarters personnel to assess whether </w:t>
      </w:r>
      <w:r w:rsidR="00AC613C" w:rsidRPr="00732742">
        <w:rPr>
          <w:color w:val="000000"/>
        </w:rPr>
        <w:t xml:space="preserve">previous </w:t>
      </w:r>
      <w:r w:rsidRPr="00732742">
        <w:rPr>
          <w:color w:val="000000"/>
        </w:rPr>
        <w:t>similar problems or root causes should have been considered.</w:t>
      </w:r>
    </w:p>
    <w:p w14:paraId="0D2E2186" w14:textId="2F7ED21A" w:rsidR="002C40E1" w:rsidRDefault="002C40E1" w:rsidP="00A95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28D5A0B4" w14:textId="3DC8DBEF" w:rsidR="00C85674" w:rsidRDefault="0047525A" w:rsidP="00A95437">
      <w:pPr>
        <w:keepNext/>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bookmarkStart w:id="21" w:name="_Hlk39740435"/>
      <w:r>
        <w:rPr>
          <w:color w:val="000000"/>
        </w:rPr>
        <w:t>With r</w:t>
      </w:r>
      <w:r w:rsidR="00092FAA">
        <w:rPr>
          <w:color w:val="000000"/>
        </w:rPr>
        <w:t>ega</w:t>
      </w:r>
      <w:r w:rsidR="00EE1BDB">
        <w:rPr>
          <w:color w:val="000000"/>
        </w:rPr>
        <w:t>rd</w:t>
      </w:r>
      <w:r>
        <w:rPr>
          <w:color w:val="000000"/>
        </w:rPr>
        <w:t xml:space="preserve"> to</w:t>
      </w:r>
      <w:r w:rsidR="00EE1BDB">
        <w:rPr>
          <w:color w:val="000000"/>
        </w:rPr>
        <w:t xml:space="preserve"> </w:t>
      </w:r>
      <w:bookmarkEnd w:id="21"/>
      <w:r w:rsidR="00EE1BDB">
        <w:rPr>
          <w:color w:val="000000"/>
        </w:rPr>
        <w:t xml:space="preserve">the </w:t>
      </w:r>
      <w:r w:rsidR="00EE1BDB" w:rsidRPr="00732742">
        <w:rPr>
          <w:color w:val="000000"/>
        </w:rPr>
        <w:t>extent of condition and the extent of cause</w:t>
      </w:r>
      <w:r w:rsidR="00337241">
        <w:rPr>
          <w:color w:val="000000"/>
        </w:rPr>
        <w:t xml:space="preserve">, </w:t>
      </w:r>
      <w:r w:rsidR="00E9320A">
        <w:rPr>
          <w:color w:val="000000"/>
        </w:rPr>
        <w:t>t</w:t>
      </w:r>
      <w:r w:rsidR="00FB60FE" w:rsidRPr="00732742">
        <w:rPr>
          <w:color w:val="000000"/>
        </w:rPr>
        <w:t xml:space="preserve">he </w:t>
      </w:r>
      <w:r w:rsidR="00E73228">
        <w:rPr>
          <w:color w:val="000000"/>
        </w:rPr>
        <w:t>causal</w:t>
      </w:r>
      <w:r w:rsidR="00FB60FE" w:rsidRPr="00732742">
        <w:rPr>
          <w:color w:val="000000"/>
        </w:rPr>
        <w:t xml:space="preserve"> evaluation should include a proper consideration of the extent of condition and the extent of cause of the problem</w:t>
      </w:r>
      <w:r w:rsidR="00E55085" w:rsidRPr="00732742">
        <w:rPr>
          <w:color w:val="000000"/>
        </w:rPr>
        <w:t xml:space="preserve"> and of</w:t>
      </w:r>
      <w:r w:rsidR="00FB60FE" w:rsidRPr="00732742">
        <w:rPr>
          <w:color w:val="000000"/>
        </w:rPr>
        <w:t xml:space="preserve"> whether other systems, equipment, programs</w:t>
      </w:r>
      <w:r w:rsidR="00E55085" w:rsidRPr="00732742">
        <w:rPr>
          <w:color w:val="000000"/>
        </w:rPr>
        <w:t>,</w:t>
      </w:r>
      <w:r w:rsidR="00FB60FE" w:rsidRPr="00732742">
        <w:rPr>
          <w:color w:val="000000"/>
        </w:rPr>
        <w:t xml:space="preserve"> or conditions could be affected.</w:t>
      </w:r>
    </w:p>
    <w:p w14:paraId="5DAA39E3" w14:textId="2F4EED1D" w:rsidR="002C40E1" w:rsidRDefault="002C40E1" w:rsidP="00A95437">
      <w:pPr>
        <w:keepNext/>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0874F337" w14:textId="30901C88" w:rsidR="00DC62A9" w:rsidRDefault="00FB60FE" w:rsidP="00A9543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The extent</w:t>
      </w:r>
      <w:r w:rsidR="00663C33">
        <w:rPr>
          <w:color w:val="000000"/>
        </w:rPr>
        <w:t>-</w:t>
      </w:r>
      <w:r w:rsidRPr="00732742">
        <w:rPr>
          <w:color w:val="000000"/>
        </w:rPr>
        <w:t>of</w:t>
      </w:r>
      <w:r w:rsidR="00663C33">
        <w:rPr>
          <w:color w:val="000000"/>
        </w:rPr>
        <w:t>-</w:t>
      </w:r>
      <w:r w:rsidRPr="00732742">
        <w:rPr>
          <w:color w:val="000000"/>
        </w:rPr>
        <w:t xml:space="preserve">condition review should assess the degree </w:t>
      </w:r>
      <w:r w:rsidR="00D94CE5">
        <w:rPr>
          <w:color w:val="000000"/>
        </w:rPr>
        <w:t>to which</w:t>
      </w:r>
      <w:r w:rsidRPr="00732742">
        <w:rPr>
          <w:color w:val="000000"/>
        </w:rPr>
        <w:t xml:space="preserve"> the actual condition (</w:t>
      </w:r>
      <w:r w:rsidR="00E22765">
        <w:rPr>
          <w:color w:val="000000"/>
        </w:rPr>
        <w:t>e.g., </w:t>
      </w:r>
      <w:r w:rsidRPr="00732742">
        <w:rPr>
          <w:color w:val="000000"/>
        </w:rPr>
        <w:t>failed valve, inadequate procedure, improper human action) may exist in other plant equipment</w:t>
      </w:r>
      <w:r w:rsidR="00C27818" w:rsidRPr="00732742">
        <w:rPr>
          <w:color w:val="000000"/>
        </w:rPr>
        <w:t>, processes</w:t>
      </w:r>
      <w:r w:rsidRPr="00732742">
        <w:rPr>
          <w:color w:val="000000"/>
        </w:rPr>
        <w:t>, or human performance.</w:t>
      </w:r>
    </w:p>
    <w:p w14:paraId="23A34E99" w14:textId="01EB37D2"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09A327D3" w14:textId="4B0AF81B" w:rsidR="00FB60FE" w:rsidRDefault="00FB60FE" w:rsidP="00A9543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732742">
        <w:rPr>
          <w:color w:val="000000"/>
        </w:rPr>
        <w:t>The extent</w:t>
      </w:r>
      <w:r w:rsidR="007E4A03">
        <w:rPr>
          <w:color w:val="000000"/>
        </w:rPr>
        <w:t>-</w:t>
      </w:r>
      <w:r w:rsidRPr="00732742">
        <w:rPr>
          <w:color w:val="000000"/>
        </w:rPr>
        <w:t>of</w:t>
      </w:r>
      <w:r w:rsidR="007E4A03">
        <w:rPr>
          <w:color w:val="000000"/>
        </w:rPr>
        <w:t>-</w:t>
      </w:r>
      <w:proofErr w:type="gramStart"/>
      <w:r w:rsidRPr="00732742">
        <w:rPr>
          <w:color w:val="000000"/>
        </w:rPr>
        <w:t>cause</w:t>
      </w:r>
      <w:proofErr w:type="gramEnd"/>
      <w:r w:rsidRPr="00732742">
        <w:rPr>
          <w:color w:val="000000"/>
        </w:rPr>
        <w:t xml:space="preserve"> review should assess the applicability of the root causes across disciplines or departments for different programmatic activities, human performance, or different types of equipment.</w:t>
      </w:r>
    </w:p>
    <w:p w14:paraId="7EDD0A4F" w14:textId="37C9354D"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2BF1B54D" w14:textId="00E16520" w:rsidR="00FB60FE" w:rsidRDefault="00FB60FE"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r w:rsidRPr="004A173B">
        <w:rPr>
          <w:color w:val="000000"/>
        </w:rPr>
        <w:t xml:space="preserve">For example, </w:t>
      </w:r>
      <w:r w:rsidR="005B102D">
        <w:rPr>
          <w:color w:val="000000"/>
        </w:rPr>
        <w:t>a</w:t>
      </w:r>
      <w:r w:rsidRPr="004A173B">
        <w:rPr>
          <w:color w:val="000000"/>
        </w:rPr>
        <w:t xml:space="preserve"> </w:t>
      </w:r>
      <w:r w:rsidR="00E55085" w:rsidRPr="00410340">
        <w:rPr>
          <w:color w:val="000000"/>
        </w:rPr>
        <w:t>licensee’s f</w:t>
      </w:r>
      <w:r w:rsidRPr="00410340">
        <w:rPr>
          <w:color w:val="000000"/>
        </w:rPr>
        <w:t xml:space="preserve">ire </w:t>
      </w:r>
      <w:r w:rsidR="00E55085" w:rsidRPr="00410340">
        <w:rPr>
          <w:color w:val="000000"/>
        </w:rPr>
        <w:t xml:space="preserve">protection staff </w:t>
      </w:r>
      <w:r w:rsidRPr="00410340">
        <w:rPr>
          <w:color w:val="000000"/>
        </w:rPr>
        <w:t xml:space="preserve">considered that the root causes identified for the misalignment associated with the safety injection system could potentially affect </w:t>
      </w:r>
      <w:r w:rsidR="003155B8" w:rsidRPr="00410340">
        <w:rPr>
          <w:color w:val="000000"/>
        </w:rPr>
        <w:t xml:space="preserve">fire suppression </w:t>
      </w:r>
      <w:r w:rsidRPr="00410340">
        <w:rPr>
          <w:color w:val="000000"/>
        </w:rPr>
        <w:t xml:space="preserve">systems </w:t>
      </w:r>
      <w:r w:rsidR="005B102D">
        <w:rPr>
          <w:color w:val="000000"/>
        </w:rPr>
        <w:t>because</w:t>
      </w:r>
      <w:r w:rsidRPr="00410340">
        <w:rPr>
          <w:color w:val="000000"/>
        </w:rPr>
        <w:t xml:space="preserve"> </w:t>
      </w:r>
      <w:r w:rsidR="006C0B96" w:rsidRPr="00410340">
        <w:rPr>
          <w:color w:val="000000"/>
        </w:rPr>
        <w:t xml:space="preserve">the systems </w:t>
      </w:r>
      <w:r w:rsidRPr="00410340">
        <w:rPr>
          <w:color w:val="000000"/>
        </w:rPr>
        <w:t>shared a common tagging and alignment method</w:t>
      </w:r>
      <w:r w:rsidR="00653757" w:rsidRPr="00410340">
        <w:rPr>
          <w:color w:val="000000"/>
        </w:rPr>
        <w:t xml:space="preserve">.  </w:t>
      </w:r>
      <w:r w:rsidRPr="00410340">
        <w:rPr>
          <w:color w:val="000000"/>
        </w:rPr>
        <w:t xml:space="preserve">As a result, feedback was provided to the incident review committee to </w:t>
      </w:r>
      <w:r w:rsidR="00C559EB">
        <w:rPr>
          <w:color w:val="000000"/>
        </w:rPr>
        <w:t>modify</w:t>
      </w:r>
      <w:r w:rsidRPr="00410340">
        <w:rPr>
          <w:color w:val="000000"/>
        </w:rPr>
        <w:t xml:space="preserve"> the </w:t>
      </w:r>
      <w:r w:rsidR="003155B8" w:rsidRPr="00410340">
        <w:rPr>
          <w:color w:val="000000"/>
        </w:rPr>
        <w:t xml:space="preserve">fire </w:t>
      </w:r>
      <w:r w:rsidR="00704914" w:rsidRPr="00410340">
        <w:rPr>
          <w:color w:val="000000"/>
        </w:rPr>
        <w:t xml:space="preserve">suppression system </w:t>
      </w:r>
      <w:r w:rsidRPr="00410340">
        <w:rPr>
          <w:color w:val="000000"/>
        </w:rPr>
        <w:t xml:space="preserve">control procedure and provide formal training to all </w:t>
      </w:r>
      <w:r w:rsidR="003155B8" w:rsidRPr="00410340">
        <w:rPr>
          <w:color w:val="000000"/>
        </w:rPr>
        <w:t xml:space="preserve">fire protection </w:t>
      </w:r>
      <w:r w:rsidRPr="00410340">
        <w:rPr>
          <w:color w:val="000000"/>
        </w:rPr>
        <w:t>personnel.</w:t>
      </w:r>
      <w:r w:rsidR="00E05818">
        <w:rPr>
          <w:color w:val="000000"/>
        </w:rPr>
        <w:t xml:space="preserve">  </w:t>
      </w:r>
      <w:r w:rsidRPr="00732742">
        <w:rPr>
          <w:color w:val="000000"/>
        </w:rPr>
        <w:t>The extent of condition review differs from the extent</w:t>
      </w:r>
      <w:r w:rsidR="005B102D" w:rsidRPr="007B6420">
        <w:rPr>
          <w:color w:val="000000"/>
        </w:rPr>
        <w:t>-</w:t>
      </w:r>
      <w:r w:rsidRPr="00732742">
        <w:rPr>
          <w:color w:val="000000"/>
        </w:rPr>
        <w:t>of</w:t>
      </w:r>
      <w:r w:rsidR="005B102D" w:rsidRPr="007B6420">
        <w:rPr>
          <w:color w:val="000000"/>
        </w:rPr>
        <w:t>-</w:t>
      </w:r>
      <w:r w:rsidRPr="00732742">
        <w:rPr>
          <w:color w:val="000000"/>
        </w:rPr>
        <w:t>cause review in that the extent</w:t>
      </w:r>
      <w:r w:rsidR="00C559EB" w:rsidRPr="007B6420">
        <w:rPr>
          <w:color w:val="000000"/>
        </w:rPr>
        <w:noBreakHyphen/>
      </w:r>
      <w:r w:rsidRPr="00732742">
        <w:rPr>
          <w:color w:val="000000"/>
        </w:rPr>
        <w:t>of</w:t>
      </w:r>
      <w:r w:rsidR="005B102D" w:rsidRPr="007B6420">
        <w:rPr>
          <w:color w:val="000000"/>
        </w:rPr>
        <w:t>-</w:t>
      </w:r>
      <w:r w:rsidRPr="00732742">
        <w:rPr>
          <w:color w:val="000000"/>
        </w:rPr>
        <w:t>condition review focuses on the actual condition and its existence in other places</w:t>
      </w:r>
      <w:r w:rsidR="00653757" w:rsidRPr="00732742">
        <w:rPr>
          <w:color w:val="000000"/>
        </w:rPr>
        <w:t xml:space="preserve">.  </w:t>
      </w:r>
      <w:r w:rsidRPr="00732742">
        <w:rPr>
          <w:color w:val="000000"/>
        </w:rPr>
        <w:t>The extent</w:t>
      </w:r>
      <w:r w:rsidR="00330AFB">
        <w:rPr>
          <w:color w:val="000000"/>
        </w:rPr>
        <w:t>-</w:t>
      </w:r>
      <w:r w:rsidRPr="00732742">
        <w:rPr>
          <w:color w:val="000000"/>
        </w:rPr>
        <w:t>of</w:t>
      </w:r>
      <w:r w:rsidR="004E7E3E">
        <w:rPr>
          <w:color w:val="000000"/>
        </w:rPr>
        <w:t>-</w:t>
      </w:r>
      <w:proofErr w:type="gramStart"/>
      <w:r w:rsidRPr="00732742">
        <w:rPr>
          <w:color w:val="000000"/>
        </w:rPr>
        <w:t>cause</w:t>
      </w:r>
      <w:proofErr w:type="gramEnd"/>
      <w:r w:rsidRPr="00732742">
        <w:rPr>
          <w:color w:val="000000"/>
        </w:rPr>
        <w:t xml:space="preserve"> review </w:t>
      </w:r>
      <w:r w:rsidRPr="007B6420">
        <w:rPr>
          <w:color w:val="000000"/>
        </w:rPr>
        <w:t>focus</w:t>
      </w:r>
      <w:r w:rsidR="00871F05" w:rsidRPr="007B6420">
        <w:rPr>
          <w:color w:val="000000"/>
        </w:rPr>
        <w:t>es</w:t>
      </w:r>
      <w:r w:rsidRPr="00732742">
        <w:rPr>
          <w:color w:val="000000"/>
        </w:rPr>
        <w:t xml:space="preserve"> more on the actual root causes of the condition and on the degree </w:t>
      </w:r>
      <w:r w:rsidR="00CD34DA" w:rsidRPr="007B6420">
        <w:rPr>
          <w:color w:val="000000"/>
        </w:rPr>
        <w:t>to which</w:t>
      </w:r>
      <w:r w:rsidRPr="00732742">
        <w:rPr>
          <w:color w:val="000000"/>
        </w:rPr>
        <w:t xml:space="preserve"> these root causes</w:t>
      </w:r>
      <w:r w:rsidRPr="007B6420">
        <w:rPr>
          <w:color w:val="000000"/>
        </w:rPr>
        <w:t xml:space="preserve"> </w:t>
      </w:r>
      <w:r w:rsidR="00C559EB" w:rsidRPr="007B6420">
        <w:rPr>
          <w:color w:val="000000"/>
        </w:rPr>
        <w:t>may</w:t>
      </w:r>
      <w:r w:rsidRPr="00732742">
        <w:rPr>
          <w:color w:val="000000"/>
        </w:rPr>
        <w:t xml:space="preserve"> have resulted in additional weaknesses.</w:t>
      </w:r>
    </w:p>
    <w:p w14:paraId="61F129CE" w14:textId="3D0EA5CA" w:rsidR="002C40E1" w:rsidRDefault="002C40E1" w:rsidP="00A95437">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000000"/>
        </w:rPr>
      </w:pPr>
    </w:p>
    <w:p w14:paraId="72C52017" w14:textId="304A73D0" w:rsidR="00C85674" w:rsidRDefault="00933CB7" w:rsidP="00A9543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w:t>
      </w:r>
      <w:r w:rsidR="0070285F">
        <w:rPr>
          <w:color w:val="000000"/>
        </w:rPr>
        <w:t>egard</w:t>
      </w:r>
      <w:r>
        <w:rPr>
          <w:color w:val="000000"/>
        </w:rPr>
        <w:t xml:space="preserve"> to</w:t>
      </w:r>
      <w:r w:rsidR="0070285F">
        <w:rPr>
          <w:color w:val="000000"/>
        </w:rPr>
        <w:t xml:space="preserve"> </w:t>
      </w:r>
      <w:r w:rsidR="006F1C18" w:rsidRPr="006C2F55">
        <w:rPr>
          <w:color w:val="000000"/>
        </w:rPr>
        <w:t xml:space="preserve">the </w:t>
      </w:r>
      <w:r w:rsidR="006F1C18" w:rsidRPr="00E16ECF">
        <w:rPr>
          <w:iCs/>
          <w:color w:val="000000"/>
        </w:rPr>
        <w:t xml:space="preserve">consideration of safety culture </w:t>
      </w:r>
      <w:r w:rsidR="006F1C18" w:rsidRPr="00E16ECF">
        <w:rPr>
          <w:iCs/>
        </w:rPr>
        <w:t>traits</w:t>
      </w:r>
      <w:r>
        <w:rPr>
          <w:iCs/>
        </w:rPr>
        <w:t>,</w:t>
      </w:r>
      <w:r w:rsidR="006F1C18">
        <w:rPr>
          <w:i/>
          <w:iCs/>
        </w:rPr>
        <w:t xml:space="preserve"> </w:t>
      </w:r>
      <w:r w:rsidR="00256902">
        <w:rPr>
          <w:i/>
          <w:iCs/>
          <w:color w:val="000000"/>
        </w:rPr>
        <w:t>t</w:t>
      </w:r>
      <w:r w:rsidR="00FB60FE" w:rsidRPr="00732742">
        <w:rPr>
          <w:i/>
          <w:iCs/>
          <w:color w:val="000000"/>
        </w:rPr>
        <w:t xml:space="preserve">he </w:t>
      </w:r>
      <w:r w:rsidR="00E73228">
        <w:rPr>
          <w:i/>
          <w:iCs/>
          <w:color w:val="000000"/>
        </w:rPr>
        <w:t>causal</w:t>
      </w:r>
      <w:r w:rsidR="00FB60FE" w:rsidRPr="00732742">
        <w:rPr>
          <w:i/>
          <w:iCs/>
          <w:color w:val="000000"/>
        </w:rPr>
        <w:t xml:space="preserve"> evaluation should include a proper consideration of whether a weakness in any safety culture component </w:t>
      </w:r>
      <w:proofErr w:type="gramStart"/>
      <w:r w:rsidR="00FB60FE" w:rsidRPr="00732742">
        <w:rPr>
          <w:i/>
          <w:iCs/>
          <w:color w:val="000000"/>
        </w:rPr>
        <w:t>was a root cause or significant contributing cause of the performance issue (</w:t>
      </w:r>
      <w:r w:rsidR="0001612E" w:rsidRPr="00732742">
        <w:rPr>
          <w:i/>
          <w:iCs/>
          <w:color w:val="000000"/>
        </w:rPr>
        <w:t xml:space="preserve">PI </w:t>
      </w:r>
      <w:r w:rsidR="00FB60FE" w:rsidRPr="00732742">
        <w:rPr>
          <w:i/>
          <w:iCs/>
          <w:color w:val="000000"/>
        </w:rPr>
        <w:t>or inspection finding)</w:t>
      </w:r>
      <w:proofErr w:type="gramEnd"/>
      <w:r w:rsidR="003155B8" w:rsidRPr="00732742">
        <w:rPr>
          <w:i/>
          <w:iCs/>
          <w:color w:val="000000"/>
        </w:rPr>
        <w:t>,</w:t>
      </w:r>
      <w:r w:rsidR="00FB60FE" w:rsidRPr="00732742">
        <w:rPr>
          <w:i/>
          <w:iCs/>
          <w:color w:val="000000"/>
        </w:rPr>
        <w:t xml:space="preserve"> and if so, that weakness </w:t>
      </w:r>
      <w:r w:rsidR="003155B8" w:rsidRPr="00732742">
        <w:rPr>
          <w:i/>
          <w:iCs/>
          <w:color w:val="000000"/>
        </w:rPr>
        <w:t xml:space="preserve">should be addressed </w:t>
      </w:r>
      <w:r w:rsidR="00FB60FE" w:rsidRPr="00732742">
        <w:rPr>
          <w:i/>
          <w:iCs/>
          <w:color w:val="000000"/>
        </w:rPr>
        <w:t>through adequate corrective actions</w:t>
      </w:r>
      <w:r w:rsidR="00653757" w:rsidRPr="00732742">
        <w:rPr>
          <w:i/>
          <w:iCs/>
          <w:color w:val="000000"/>
        </w:rPr>
        <w:t xml:space="preserve">.  </w:t>
      </w:r>
      <w:r w:rsidR="00FB60FE" w:rsidRPr="00732742">
        <w:rPr>
          <w:i/>
          <w:iCs/>
          <w:color w:val="000000"/>
        </w:rPr>
        <w:t>Therefore, for each performance issue that prompted this inspection, consider whether the performance issue, the licensee</w:t>
      </w:r>
      <w:r w:rsidR="00806924" w:rsidRPr="00732742">
        <w:rPr>
          <w:i/>
          <w:iCs/>
          <w:color w:val="000000"/>
        </w:rPr>
        <w:t>’</w:t>
      </w:r>
      <w:r w:rsidR="00FB60FE" w:rsidRPr="00732742">
        <w:rPr>
          <w:i/>
          <w:iCs/>
          <w:color w:val="000000"/>
        </w:rPr>
        <w:t xml:space="preserve">s evaluation methodology, </w:t>
      </w:r>
      <w:r w:rsidR="008672E4">
        <w:rPr>
          <w:i/>
          <w:iCs/>
          <w:color w:val="000000"/>
        </w:rPr>
        <w:t xml:space="preserve">the </w:t>
      </w:r>
      <w:r w:rsidR="00FB60FE" w:rsidRPr="00732742">
        <w:rPr>
          <w:i/>
          <w:iCs/>
          <w:color w:val="000000"/>
        </w:rPr>
        <w:t>results obtained using that methodology, or any related circumstance indicates that a weakness in any safety culture component could reasonably have been a root cause or significant contributing cause of the performance issue</w:t>
      </w:r>
      <w:r w:rsidR="00653757" w:rsidRPr="00732742">
        <w:rPr>
          <w:i/>
          <w:iCs/>
          <w:color w:val="000000"/>
        </w:rPr>
        <w:t xml:space="preserve">.  </w:t>
      </w:r>
      <w:r w:rsidR="00FB60FE" w:rsidRPr="00732742">
        <w:rPr>
          <w:i/>
          <w:iCs/>
          <w:color w:val="000000"/>
        </w:rPr>
        <w:t xml:space="preserve">If so, for each such weakness, determine </w:t>
      </w:r>
      <w:r w:rsidR="00376C0B">
        <w:rPr>
          <w:i/>
          <w:iCs/>
          <w:color w:val="000000"/>
        </w:rPr>
        <w:t>whether</w:t>
      </w:r>
      <w:r w:rsidR="00FB60FE" w:rsidRPr="00732742">
        <w:rPr>
          <w:i/>
          <w:iCs/>
          <w:color w:val="000000"/>
        </w:rPr>
        <w:t xml:space="preserve"> the licensee</w:t>
      </w:r>
      <w:r w:rsidR="00AE1A8B">
        <w:rPr>
          <w:i/>
          <w:iCs/>
          <w:color w:val="000000"/>
        </w:rPr>
        <w:t>’s</w:t>
      </w:r>
      <w:r w:rsidR="00FB60FE" w:rsidRPr="00732742">
        <w:rPr>
          <w:i/>
          <w:iCs/>
          <w:color w:val="000000"/>
        </w:rPr>
        <w:t xml:space="preserve"> evaluation </w:t>
      </w:r>
      <w:r w:rsidR="00AE1A8B">
        <w:rPr>
          <w:i/>
          <w:iCs/>
          <w:color w:val="000000"/>
        </w:rPr>
        <w:t xml:space="preserve">considered </w:t>
      </w:r>
      <w:r w:rsidR="003F1B3F">
        <w:rPr>
          <w:i/>
          <w:iCs/>
          <w:color w:val="000000"/>
        </w:rPr>
        <w:t>whether</w:t>
      </w:r>
      <w:r w:rsidR="00FB60FE" w:rsidRPr="00732742">
        <w:rPr>
          <w:i/>
          <w:iCs/>
          <w:color w:val="000000"/>
        </w:rPr>
        <w:t xml:space="preserve"> the weakness was a root cause or significant contributing cause of the deficiency and documented that consideration </w:t>
      </w:r>
      <w:r w:rsidR="00FB60FE" w:rsidRPr="00732742">
        <w:rPr>
          <w:color w:val="000000"/>
        </w:rPr>
        <w:t>[C1]</w:t>
      </w:r>
      <w:r w:rsidR="00A43793">
        <w:rPr>
          <w:color w:val="000000"/>
        </w:rPr>
        <w:t>.</w:t>
      </w:r>
    </w:p>
    <w:p w14:paraId="3349B181" w14:textId="77777777" w:rsidR="00AA39C3" w:rsidRDefault="00AA39C3" w:rsidP="008A0E0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62A7F526" w14:textId="7792F76F" w:rsidR="00966DC2" w:rsidRDefault="00966DC2" w:rsidP="00A9543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color w:val="000000"/>
        </w:rPr>
      </w:pPr>
      <w:r w:rsidRPr="00732742">
        <w:rPr>
          <w:color w:val="000000"/>
        </w:rPr>
        <w:t>f.</w:t>
      </w:r>
      <w:r w:rsidRPr="00732742">
        <w:rPr>
          <w:color w:val="000000"/>
        </w:rPr>
        <w:tab/>
      </w:r>
      <w:r w:rsidR="00A43793">
        <w:rPr>
          <w:color w:val="000000"/>
        </w:rPr>
        <w:t>With r</w:t>
      </w:r>
      <w:r w:rsidR="00470296">
        <w:rPr>
          <w:color w:val="000000"/>
        </w:rPr>
        <w:t>egard</w:t>
      </w:r>
      <w:r w:rsidR="00A43793">
        <w:rPr>
          <w:color w:val="000000"/>
        </w:rPr>
        <w:t xml:space="preserve"> to</w:t>
      </w:r>
      <w:r w:rsidR="00470296">
        <w:rPr>
          <w:color w:val="000000"/>
        </w:rPr>
        <w:t xml:space="preserve"> </w:t>
      </w:r>
      <w:r w:rsidR="005038D4">
        <w:rPr>
          <w:color w:val="000000"/>
        </w:rPr>
        <w:t>common</w:t>
      </w:r>
      <w:r w:rsidR="00A43793">
        <w:rPr>
          <w:color w:val="000000"/>
        </w:rPr>
        <w:t>-</w:t>
      </w:r>
      <w:proofErr w:type="gramStart"/>
      <w:r w:rsidR="005038D4">
        <w:rPr>
          <w:color w:val="000000"/>
        </w:rPr>
        <w:t>cause</w:t>
      </w:r>
      <w:proofErr w:type="gramEnd"/>
      <w:r w:rsidR="005038D4">
        <w:rPr>
          <w:color w:val="000000"/>
        </w:rPr>
        <w:t xml:space="preserve"> </w:t>
      </w:r>
      <w:r w:rsidR="00C4293E">
        <w:rPr>
          <w:color w:val="000000"/>
        </w:rPr>
        <w:t xml:space="preserve">analysis </w:t>
      </w:r>
      <w:r w:rsidR="00CD2D37">
        <w:rPr>
          <w:color w:val="000000"/>
        </w:rPr>
        <w:t>associated with two white inputs in the same cornerstone</w:t>
      </w:r>
      <w:r w:rsidR="00D43122">
        <w:rPr>
          <w:color w:val="000000"/>
        </w:rPr>
        <w:t>, t</w:t>
      </w:r>
      <w:r w:rsidR="00AA1749">
        <w:rPr>
          <w:color w:val="000000"/>
        </w:rPr>
        <w:t xml:space="preserve">he evaluation should </w:t>
      </w:r>
      <w:r w:rsidR="005C3E26">
        <w:rPr>
          <w:color w:val="000000"/>
        </w:rPr>
        <w:t xml:space="preserve">look for </w:t>
      </w:r>
      <w:r w:rsidR="005C3E26" w:rsidRPr="007B7C94">
        <w:rPr>
          <w:color w:val="000000"/>
        </w:rPr>
        <w:t>shared causes</w:t>
      </w:r>
      <w:r w:rsidR="00CD2D37" w:rsidRPr="007B7C94">
        <w:rPr>
          <w:color w:val="000000"/>
        </w:rPr>
        <w:t xml:space="preserve"> </w:t>
      </w:r>
      <w:r w:rsidR="009B1D9D" w:rsidRPr="007B7C94">
        <w:rPr>
          <w:color w:val="000000"/>
        </w:rPr>
        <w:t>(e.g.</w:t>
      </w:r>
      <w:r w:rsidR="0054723E">
        <w:rPr>
          <w:color w:val="000000"/>
        </w:rPr>
        <w:t>, </w:t>
      </w:r>
      <w:r w:rsidR="00B851B4">
        <w:rPr>
          <w:color w:val="000000"/>
        </w:rPr>
        <w:t>C</w:t>
      </w:r>
      <w:r w:rsidR="00B851B4" w:rsidRPr="007B7C94">
        <w:rPr>
          <w:color w:val="000000"/>
        </w:rPr>
        <w:t>ross</w:t>
      </w:r>
      <w:r w:rsidR="00663C33">
        <w:rPr>
          <w:color w:val="000000"/>
        </w:rPr>
        <w:t>-</w:t>
      </w:r>
      <w:r w:rsidR="00017693" w:rsidRPr="007B7C94">
        <w:rPr>
          <w:color w:val="000000"/>
        </w:rPr>
        <w:t xml:space="preserve">Cutting </w:t>
      </w:r>
      <w:r w:rsidR="00617DDF" w:rsidRPr="007B7C94">
        <w:rPr>
          <w:color w:val="000000"/>
        </w:rPr>
        <w:t>Aspects as discussed in IMC 0310</w:t>
      </w:r>
      <w:r w:rsidR="00CD34DA">
        <w:rPr>
          <w:color w:val="000000"/>
        </w:rPr>
        <w:t>;</w:t>
      </w:r>
      <w:r w:rsidR="00844053" w:rsidRPr="007B7C94">
        <w:rPr>
          <w:color w:val="000000"/>
        </w:rPr>
        <w:t xml:space="preserve"> shared systems, </w:t>
      </w:r>
      <w:r w:rsidR="002913E4" w:rsidRPr="007B7C94">
        <w:rPr>
          <w:color w:val="000000"/>
        </w:rPr>
        <w:t>structures</w:t>
      </w:r>
      <w:r w:rsidR="00844053" w:rsidRPr="007B7C94">
        <w:rPr>
          <w:color w:val="000000"/>
        </w:rPr>
        <w:t>,</w:t>
      </w:r>
      <w:r w:rsidR="002913E4" w:rsidRPr="007B7C94">
        <w:rPr>
          <w:color w:val="000000"/>
        </w:rPr>
        <w:t xml:space="preserve"> and components</w:t>
      </w:r>
      <w:r w:rsidR="00CD34DA">
        <w:rPr>
          <w:color w:val="000000"/>
        </w:rPr>
        <w:t>;</w:t>
      </w:r>
      <w:r w:rsidR="002913E4" w:rsidRPr="007B7C94">
        <w:rPr>
          <w:color w:val="000000"/>
        </w:rPr>
        <w:t xml:space="preserve"> shared </w:t>
      </w:r>
      <w:r w:rsidR="00B365A2" w:rsidRPr="007B7C94">
        <w:rPr>
          <w:color w:val="000000"/>
        </w:rPr>
        <w:t>procedures</w:t>
      </w:r>
      <w:r w:rsidR="00DB2083" w:rsidRPr="007B7C94">
        <w:rPr>
          <w:color w:val="000000"/>
        </w:rPr>
        <w:t>,</w:t>
      </w:r>
      <w:r w:rsidR="00B365A2" w:rsidRPr="007B7C94">
        <w:rPr>
          <w:color w:val="000000"/>
        </w:rPr>
        <w:t xml:space="preserve"> processes, </w:t>
      </w:r>
      <w:r w:rsidR="00DB2083" w:rsidRPr="007B7C94">
        <w:rPr>
          <w:color w:val="000000"/>
        </w:rPr>
        <w:t>or personnel)</w:t>
      </w:r>
      <w:r w:rsidR="00C10B8F" w:rsidRPr="00CC608E">
        <w:rPr>
          <w:color w:val="000000"/>
        </w:rPr>
        <w:t xml:space="preserve"> for programmatic weaknesses in performance</w:t>
      </w:r>
      <w:r w:rsidR="00DB2083" w:rsidRPr="007B7C94">
        <w:rPr>
          <w:color w:val="000000"/>
        </w:rPr>
        <w:t>.</w:t>
      </w:r>
    </w:p>
    <w:p w14:paraId="5C2B67F1" w14:textId="6AB576DE" w:rsidR="002C40E1" w:rsidRDefault="002C40E1" w:rsidP="00A95437">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color w:val="000000"/>
        </w:rPr>
      </w:pPr>
    </w:p>
    <w:p w14:paraId="607496C2" w14:textId="083F7AD2" w:rsidR="002A34D8" w:rsidRDefault="002A34D8" w:rsidP="008053C9">
      <w:pPr>
        <w:pStyle w:val="Heading2"/>
        <w:keepLines/>
        <w:spacing w:before="0"/>
      </w:pPr>
      <w:r w:rsidRPr="00085AFF">
        <w:t>03.0</w:t>
      </w:r>
      <w:r w:rsidR="005C0543" w:rsidRPr="00085AFF">
        <w:t>4</w:t>
      </w:r>
      <w:r w:rsidRPr="00085AFF">
        <w:tab/>
      </w:r>
      <w:r w:rsidRPr="008A0E03">
        <w:rPr>
          <w:u w:val="single"/>
        </w:rPr>
        <w:t>Corrective Actions</w:t>
      </w:r>
    </w:p>
    <w:p w14:paraId="06577DD8" w14:textId="4E9E167D" w:rsidR="002C40E1" w:rsidRPr="002C40E1" w:rsidRDefault="002C40E1" w:rsidP="008053C9"/>
    <w:p w14:paraId="65B201EF" w14:textId="658379BE" w:rsidR="00630E30" w:rsidRDefault="00A43793"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color w:val="000000"/>
        </w:rPr>
        <w:t>With r</w:t>
      </w:r>
      <w:r w:rsidR="00E16ECF">
        <w:rPr>
          <w:color w:val="000000"/>
        </w:rPr>
        <w:t>egard</w:t>
      </w:r>
      <w:r>
        <w:rPr>
          <w:color w:val="000000"/>
        </w:rPr>
        <w:t xml:space="preserve"> to</w:t>
      </w:r>
      <w:r w:rsidR="00E16ECF">
        <w:rPr>
          <w:color w:val="000000"/>
        </w:rPr>
        <w:t xml:space="preserve"> </w:t>
      </w:r>
      <w:r w:rsidR="00630E30">
        <w:rPr>
          <w:color w:val="000000"/>
        </w:rPr>
        <w:t>licensee specification of one or more CAPRs</w:t>
      </w:r>
      <w:r w:rsidR="00920A82">
        <w:rPr>
          <w:color w:val="000000"/>
        </w:rPr>
        <w:t xml:space="preserve"> </w:t>
      </w:r>
      <w:r w:rsidR="00AE2501">
        <w:rPr>
          <w:color w:val="000000"/>
        </w:rPr>
        <w:t>for</w:t>
      </w:r>
      <w:r w:rsidR="00630E30">
        <w:rPr>
          <w:color w:val="000000"/>
        </w:rPr>
        <w:t xml:space="preserve"> each root cause of the white performance issue(s), </w:t>
      </w:r>
      <w:r w:rsidR="00BA4C68">
        <w:rPr>
          <w:color w:val="000000"/>
        </w:rPr>
        <w:t xml:space="preserve">inspectors should </w:t>
      </w:r>
      <w:r w:rsidR="00611C30">
        <w:rPr>
          <w:color w:val="000000"/>
        </w:rPr>
        <w:t>examine for gaps</w:t>
      </w:r>
      <w:r w:rsidR="00361A48">
        <w:rPr>
          <w:color w:val="000000"/>
        </w:rPr>
        <w:t xml:space="preserve"> between root causes </w:t>
      </w:r>
      <w:r w:rsidR="00361A48">
        <w:rPr>
          <w:color w:val="000000"/>
        </w:rPr>
        <w:lastRenderedPageBreak/>
        <w:t>and corrective actions</w:t>
      </w:r>
      <w:r w:rsidR="005B30AD">
        <w:rPr>
          <w:color w:val="000000"/>
        </w:rPr>
        <w:t xml:space="preserve"> including</w:t>
      </w:r>
      <w:r w:rsidR="00630E30" w:rsidRPr="00732742">
        <w:rPr>
          <w:color w:val="000000"/>
        </w:rPr>
        <w:t xml:space="preserve"> weakness associated with </w:t>
      </w:r>
      <w:r w:rsidR="005B30AD">
        <w:rPr>
          <w:color w:val="000000"/>
        </w:rPr>
        <w:t xml:space="preserve">aligning corrective actions </w:t>
      </w:r>
      <w:r w:rsidR="00C57512">
        <w:rPr>
          <w:color w:val="000000"/>
        </w:rPr>
        <w:t xml:space="preserve">to preclude repetition with </w:t>
      </w:r>
      <w:r w:rsidR="00630E30" w:rsidRPr="00732742">
        <w:rPr>
          <w:color w:val="000000"/>
        </w:rPr>
        <w:t xml:space="preserve">the </w:t>
      </w:r>
      <w:r w:rsidR="00A56A00" w:rsidRPr="00732742">
        <w:rPr>
          <w:color w:val="000000"/>
        </w:rPr>
        <w:t>extent</w:t>
      </w:r>
      <w:r w:rsidR="00A56A00">
        <w:rPr>
          <w:color w:val="000000"/>
        </w:rPr>
        <w:t>-</w:t>
      </w:r>
      <w:r w:rsidR="00A56A00" w:rsidRPr="00732742">
        <w:rPr>
          <w:color w:val="000000"/>
        </w:rPr>
        <w:t>of</w:t>
      </w:r>
      <w:r w:rsidR="00A56A00">
        <w:rPr>
          <w:color w:val="000000"/>
        </w:rPr>
        <w:t>-</w:t>
      </w:r>
      <w:r w:rsidR="00630E30" w:rsidRPr="00732742">
        <w:rPr>
          <w:color w:val="000000"/>
        </w:rPr>
        <w:t xml:space="preserve">condition and </w:t>
      </w:r>
      <w:r w:rsidR="00A56A00" w:rsidRPr="00732742">
        <w:rPr>
          <w:color w:val="000000"/>
        </w:rPr>
        <w:t>extent</w:t>
      </w:r>
      <w:r w:rsidR="00A56A00">
        <w:rPr>
          <w:color w:val="000000"/>
        </w:rPr>
        <w:t>-</w:t>
      </w:r>
      <w:r w:rsidR="00A56A00" w:rsidRPr="00732742">
        <w:rPr>
          <w:color w:val="000000"/>
        </w:rPr>
        <w:t>of</w:t>
      </w:r>
      <w:r w:rsidR="00A56A00">
        <w:rPr>
          <w:color w:val="000000"/>
        </w:rPr>
        <w:t>-</w:t>
      </w:r>
      <w:r w:rsidR="00630E30" w:rsidRPr="00732742">
        <w:rPr>
          <w:color w:val="000000"/>
        </w:rPr>
        <w:t xml:space="preserve">cause.  The corrective actions should be clearly defined.  Examples of corrective actions may include but are not limited to modifications, inspections, testing, process or procedure changes, and training.  The proposed corrective actions should </w:t>
      </w:r>
      <w:r w:rsidR="00C57512">
        <w:rPr>
          <w:color w:val="000000"/>
        </w:rPr>
        <w:t xml:space="preserve">be reasonably achievable and should </w:t>
      </w:r>
      <w:r w:rsidR="00630E30" w:rsidRPr="00732742">
        <w:rPr>
          <w:color w:val="000000"/>
        </w:rPr>
        <w:t>not create new or different problems.  If the licensee determines that no corrective actions are necessary, then the basis for this decision should be documented in the evaluation.</w:t>
      </w:r>
      <w:r w:rsidR="00291476">
        <w:rPr>
          <w:color w:val="000000"/>
        </w:rPr>
        <w:t xml:space="preserve">  </w:t>
      </w:r>
    </w:p>
    <w:p w14:paraId="7FE269A7" w14:textId="3A375D10"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115841F6" w14:textId="2BFC20A2" w:rsidR="00C23BEB" w:rsidRDefault="003B4846"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w:t>
      </w:r>
      <w:r w:rsidR="00B64F6D">
        <w:rPr>
          <w:color w:val="000000"/>
        </w:rPr>
        <w:t>egard</w:t>
      </w:r>
      <w:r>
        <w:rPr>
          <w:color w:val="000000"/>
        </w:rPr>
        <w:t xml:space="preserve"> to</w:t>
      </w:r>
      <w:r w:rsidR="004C7215">
        <w:rPr>
          <w:color w:val="000000"/>
        </w:rPr>
        <w:t xml:space="preserve"> </w:t>
      </w:r>
      <w:r w:rsidR="00C23BEB">
        <w:rPr>
          <w:color w:val="000000"/>
        </w:rPr>
        <w:t xml:space="preserve">differentiating CAPRs vs. non-CAPRs and separation of CAPRs into </w:t>
      </w:r>
      <w:r w:rsidR="00B851B4">
        <w:rPr>
          <w:color w:val="000000"/>
        </w:rPr>
        <w:t>planned</w:t>
      </w:r>
      <w:r w:rsidR="00C23BEB">
        <w:rPr>
          <w:color w:val="000000"/>
        </w:rPr>
        <w:t xml:space="preserve"> vs. </w:t>
      </w:r>
      <w:r w:rsidR="00B851B4">
        <w:rPr>
          <w:color w:val="000000"/>
        </w:rPr>
        <w:t>completed</w:t>
      </w:r>
      <w:r w:rsidR="00C23BEB">
        <w:rPr>
          <w:color w:val="000000"/>
        </w:rPr>
        <w:t xml:space="preserve"> CAPRS, the goal is to ensure that each CAPR</w:t>
      </w:r>
      <w:r w:rsidR="00052FF1">
        <w:rPr>
          <w:color w:val="000000"/>
        </w:rPr>
        <w:t xml:space="preserve"> plan align</w:t>
      </w:r>
      <w:r w:rsidR="00A56A00">
        <w:rPr>
          <w:color w:val="000000"/>
        </w:rPr>
        <w:t>s</w:t>
      </w:r>
      <w:r w:rsidR="00052FF1">
        <w:rPr>
          <w:color w:val="000000"/>
        </w:rPr>
        <w:t xml:space="preserve"> </w:t>
      </w:r>
      <w:r w:rsidR="00A222EB">
        <w:rPr>
          <w:color w:val="000000"/>
        </w:rPr>
        <w:t>with one or more root cause determinations, include a planned implementation date</w:t>
      </w:r>
      <w:r w:rsidR="005D01D3">
        <w:rPr>
          <w:color w:val="000000"/>
        </w:rPr>
        <w:t xml:space="preserve">, </w:t>
      </w:r>
      <w:r w:rsidR="00FE4451">
        <w:rPr>
          <w:color w:val="000000"/>
        </w:rPr>
        <w:t xml:space="preserve">and </w:t>
      </w:r>
      <w:r w:rsidR="005D01D3">
        <w:rPr>
          <w:color w:val="000000"/>
        </w:rPr>
        <w:t xml:space="preserve">that the date </w:t>
      </w:r>
      <w:r w:rsidR="00610D19">
        <w:rPr>
          <w:color w:val="000000"/>
        </w:rPr>
        <w:t xml:space="preserve">and plan </w:t>
      </w:r>
      <w:r w:rsidR="005D01D3">
        <w:rPr>
          <w:color w:val="000000"/>
        </w:rPr>
        <w:t xml:space="preserve">be documented and integrated into </w:t>
      </w:r>
      <w:r w:rsidR="000660F0">
        <w:rPr>
          <w:color w:val="000000"/>
        </w:rPr>
        <w:t xml:space="preserve">the ROP </w:t>
      </w:r>
      <w:r w:rsidR="003364AE">
        <w:rPr>
          <w:color w:val="000000"/>
        </w:rPr>
        <w:t xml:space="preserve">follow-up </w:t>
      </w:r>
      <w:r w:rsidR="000660F0">
        <w:rPr>
          <w:color w:val="000000"/>
        </w:rPr>
        <w:t>inspection planning</w:t>
      </w:r>
      <w:r w:rsidR="00144E96">
        <w:rPr>
          <w:color w:val="000000"/>
        </w:rPr>
        <w:t xml:space="preserve">.  Those planned CAPRs that </w:t>
      </w:r>
      <w:r w:rsidR="00BA59C0">
        <w:rPr>
          <w:color w:val="000000"/>
        </w:rPr>
        <w:t>the licensee implement</w:t>
      </w:r>
      <w:r w:rsidR="00B72693">
        <w:rPr>
          <w:color w:val="000000"/>
        </w:rPr>
        <w:t>s</w:t>
      </w:r>
      <w:r w:rsidR="00BA59C0">
        <w:rPr>
          <w:color w:val="000000"/>
        </w:rPr>
        <w:t xml:space="preserve"> </w:t>
      </w:r>
      <w:r w:rsidR="00A11A0B">
        <w:rPr>
          <w:color w:val="000000"/>
        </w:rPr>
        <w:t xml:space="preserve">and are satisfactorily inspected </w:t>
      </w:r>
      <w:r w:rsidR="00BA59C0">
        <w:rPr>
          <w:color w:val="000000"/>
        </w:rPr>
        <w:t xml:space="preserve">prior to </w:t>
      </w:r>
      <w:r w:rsidR="00A11A0B">
        <w:rPr>
          <w:color w:val="000000"/>
        </w:rPr>
        <w:t xml:space="preserve">completion of the </w:t>
      </w:r>
      <w:r w:rsidR="00BA59C0">
        <w:rPr>
          <w:color w:val="000000"/>
        </w:rPr>
        <w:t xml:space="preserve">supplemental inspection </w:t>
      </w:r>
      <w:r w:rsidR="00EE19A4">
        <w:rPr>
          <w:color w:val="000000"/>
        </w:rPr>
        <w:t xml:space="preserve">should be documented as </w:t>
      </w:r>
      <w:r w:rsidR="00B851B4">
        <w:rPr>
          <w:color w:val="000000"/>
        </w:rPr>
        <w:t>completed</w:t>
      </w:r>
      <w:r w:rsidR="00C172CC">
        <w:rPr>
          <w:color w:val="000000"/>
        </w:rPr>
        <w:t xml:space="preserve"> CAPRs</w:t>
      </w:r>
      <w:r w:rsidR="00ED17C1">
        <w:rPr>
          <w:color w:val="000000"/>
        </w:rPr>
        <w:t xml:space="preserve">.  </w:t>
      </w:r>
    </w:p>
    <w:p w14:paraId="027CAF29" w14:textId="78FA02CE"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236B534A" w14:textId="0458763D" w:rsidR="002159E9" w:rsidRDefault="00350A41"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regard to</w:t>
      </w:r>
      <w:r w:rsidR="00285BBD">
        <w:rPr>
          <w:color w:val="000000"/>
        </w:rPr>
        <w:t xml:space="preserve"> determining that the licensee has </w:t>
      </w:r>
      <w:r w:rsidR="004B5767">
        <w:rPr>
          <w:color w:val="000000"/>
        </w:rPr>
        <w:t>identified or implemented appropriate</w:t>
      </w:r>
      <w:r w:rsidR="00285BBD">
        <w:rPr>
          <w:color w:val="000000"/>
        </w:rPr>
        <w:t xml:space="preserve"> corrective actions </w:t>
      </w:r>
      <w:r w:rsidR="004B5767">
        <w:rPr>
          <w:color w:val="000000"/>
        </w:rPr>
        <w:t xml:space="preserve">for contributing </w:t>
      </w:r>
      <w:r w:rsidR="005202B2">
        <w:rPr>
          <w:color w:val="000000"/>
        </w:rPr>
        <w:t xml:space="preserve">causes, those </w:t>
      </w:r>
      <w:r w:rsidR="00EF1381">
        <w:rPr>
          <w:color w:val="000000"/>
        </w:rPr>
        <w:t xml:space="preserve">non-CAPR </w:t>
      </w:r>
      <w:r w:rsidR="005202B2">
        <w:rPr>
          <w:color w:val="000000"/>
        </w:rPr>
        <w:t xml:space="preserve">corrective actions </w:t>
      </w:r>
      <w:r w:rsidR="00EF1381">
        <w:rPr>
          <w:color w:val="000000"/>
        </w:rPr>
        <w:t>whose implementation could not be</w:t>
      </w:r>
      <w:r w:rsidR="005202B2">
        <w:rPr>
          <w:color w:val="000000"/>
        </w:rPr>
        <w:t xml:space="preserve"> inspected during the supplemental inspection </w:t>
      </w:r>
      <w:r w:rsidR="00EF1381">
        <w:rPr>
          <w:color w:val="000000"/>
        </w:rPr>
        <w:t>should be sampled</w:t>
      </w:r>
      <w:r w:rsidR="005202B2">
        <w:rPr>
          <w:color w:val="000000"/>
        </w:rPr>
        <w:t xml:space="preserve"> </w:t>
      </w:r>
      <w:r w:rsidR="00EF1381">
        <w:rPr>
          <w:color w:val="000000"/>
        </w:rPr>
        <w:t>during follow-up inspection</w:t>
      </w:r>
      <w:r w:rsidR="009C295D">
        <w:rPr>
          <w:color w:val="000000"/>
        </w:rPr>
        <w:t xml:space="preserve"> of planned CAPR implementation.</w:t>
      </w:r>
    </w:p>
    <w:p w14:paraId="50BCBA6F" w14:textId="2A4A8A6E"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860F8C7" w14:textId="73490E9A" w:rsidR="00DC1C19" w:rsidRDefault="00105A73"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regard to</w:t>
      </w:r>
      <w:r w:rsidR="00B64F6D">
        <w:rPr>
          <w:color w:val="000000"/>
        </w:rPr>
        <w:t xml:space="preserve"> </w:t>
      </w:r>
      <w:r w:rsidR="0090124C">
        <w:rPr>
          <w:color w:val="000000"/>
        </w:rPr>
        <w:t>the prioritization of corrective actions</w:t>
      </w:r>
      <w:r w:rsidR="00EF26FE">
        <w:rPr>
          <w:color w:val="000000"/>
        </w:rPr>
        <w:t>,</w:t>
      </w:r>
      <w:r w:rsidR="0090124C">
        <w:rPr>
          <w:color w:val="000000"/>
        </w:rPr>
        <w:t xml:space="preserve"> </w:t>
      </w:r>
      <w:r w:rsidR="00EF26FE">
        <w:rPr>
          <w:color w:val="000000"/>
        </w:rPr>
        <w:t>i</w:t>
      </w:r>
      <w:r w:rsidR="00FB60FE" w:rsidRPr="00732742">
        <w:rPr>
          <w:color w:val="000000"/>
        </w:rPr>
        <w:t>nclude consideration of the licensee</w:t>
      </w:r>
      <w:r w:rsidR="00806924" w:rsidRPr="00732742">
        <w:rPr>
          <w:color w:val="000000"/>
        </w:rPr>
        <w:t>’</w:t>
      </w:r>
      <w:r w:rsidR="00FB60FE" w:rsidRPr="00732742">
        <w:rPr>
          <w:color w:val="000000"/>
        </w:rPr>
        <w:t xml:space="preserve">s </w:t>
      </w:r>
      <w:r w:rsidR="006855CC" w:rsidRPr="00732742">
        <w:rPr>
          <w:color w:val="000000"/>
        </w:rPr>
        <w:t xml:space="preserve">significance </w:t>
      </w:r>
      <w:r w:rsidR="00FB60FE" w:rsidRPr="00732742">
        <w:rPr>
          <w:color w:val="000000"/>
        </w:rPr>
        <w:t>assessment</w:t>
      </w:r>
      <w:r w:rsidR="003155B8" w:rsidRPr="00732742">
        <w:rPr>
          <w:color w:val="000000"/>
        </w:rPr>
        <w:t xml:space="preserve"> results</w:t>
      </w:r>
      <w:r w:rsidR="00FB60FE" w:rsidRPr="00732742">
        <w:rPr>
          <w:color w:val="000000"/>
        </w:rPr>
        <w:t xml:space="preserve"> of the issue in prioritizing the type of corrective action</w:t>
      </w:r>
      <w:r w:rsidR="003155B8" w:rsidRPr="00732742">
        <w:rPr>
          <w:color w:val="000000"/>
        </w:rPr>
        <w:t>s</w:t>
      </w:r>
      <w:r w:rsidR="00FB60FE" w:rsidRPr="00732742">
        <w:rPr>
          <w:color w:val="000000"/>
        </w:rPr>
        <w:t xml:space="preserve"> chosen</w:t>
      </w:r>
      <w:r w:rsidR="00653757" w:rsidRPr="00732742">
        <w:rPr>
          <w:color w:val="000000"/>
        </w:rPr>
        <w:t xml:space="preserve">.  </w:t>
      </w:r>
      <w:r w:rsidR="00FB60FE" w:rsidRPr="00732742">
        <w:rPr>
          <w:color w:val="000000"/>
        </w:rPr>
        <w:t xml:space="preserve">Attention should be given to solutions that involve only changing procedures or providing training </w:t>
      </w:r>
      <w:r w:rsidR="003155B8" w:rsidRPr="00732742">
        <w:rPr>
          <w:color w:val="000000"/>
        </w:rPr>
        <w:t xml:space="preserve">because </w:t>
      </w:r>
      <w:r w:rsidR="00FB60FE" w:rsidRPr="00732742">
        <w:rPr>
          <w:color w:val="000000"/>
        </w:rPr>
        <w:t>they are sometimes over</w:t>
      </w:r>
      <w:r w:rsidR="004D7506" w:rsidRPr="00732742">
        <w:rPr>
          <w:color w:val="000000"/>
        </w:rPr>
        <w:t>us</w:t>
      </w:r>
      <w:r w:rsidR="00FB60FE" w:rsidRPr="00732742">
        <w:rPr>
          <w:color w:val="000000"/>
        </w:rPr>
        <w:t>ed</w:t>
      </w:r>
      <w:r w:rsidR="00653757" w:rsidRPr="00732742">
        <w:rPr>
          <w:color w:val="000000"/>
        </w:rPr>
        <w:t xml:space="preserve">.  </w:t>
      </w:r>
      <w:r w:rsidR="00FB60FE" w:rsidRPr="00732742">
        <w:rPr>
          <w:color w:val="000000"/>
        </w:rPr>
        <w:t>In such cases, consider more comprehensive corrective actions such as design modifications</w:t>
      </w:r>
      <w:r w:rsidR="00653757" w:rsidRPr="00732742">
        <w:rPr>
          <w:color w:val="000000"/>
        </w:rPr>
        <w:t xml:space="preserve">.  </w:t>
      </w:r>
      <w:r w:rsidR="00FB60FE" w:rsidRPr="00732742">
        <w:rPr>
          <w:color w:val="000000"/>
        </w:rPr>
        <w:t>The corrective action plan should also include a review of the regulations to ensure that</w:t>
      </w:r>
      <w:r w:rsidR="003155B8" w:rsidRPr="00732742">
        <w:rPr>
          <w:color w:val="000000"/>
        </w:rPr>
        <w:t xml:space="preserve"> </w:t>
      </w:r>
      <w:r w:rsidR="00484B9F" w:rsidRPr="00732742">
        <w:rPr>
          <w:color w:val="000000"/>
        </w:rPr>
        <w:t>it</w:t>
      </w:r>
      <w:r w:rsidR="003155B8" w:rsidRPr="00732742">
        <w:rPr>
          <w:color w:val="000000"/>
        </w:rPr>
        <w:t xml:space="preserve"> achieves </w:t>
      </w:r>
      <w:proofErr w:type="gramStart"/>
      <w:r w:rsidR="003155B8" w:rsidRPr="00732742">
        <w:rPr>
          <w:color w:val="000000"/>
        </w:rPr>
        <w:t>compliance</w:t>
      </w:r>
      <w:r w:rsidR="007465B0">
        <w:rPr>
          <w:color w:val="000000"/>
        </w:rPr>
        <w:t>,</w:t>
      </w:r>
      <w:r w:rsidR="00FB60FE" w:rsidRPr="00732742">
        <w:rPr>
          <w:color w:val="000000"/>
        </w:rPr>
        <w:t xml:space="preserve"> if</w:t>
      </w:r>
      <w:proofErr w:type="gramEnd"/>
      <w:r w:rsidR="00FB60FE" w:rsidRPr="00732742">
        <w:rPr>
          <w:color w:val="000000"/>
        </w:rPr>
        <w:t xml:space="preserve"> compliance issues exist.</w:t>
      </w:r>
    </w:p>
    <w:p w14:paraId="54C21624" w14:textId="08AD5F87"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1A78E982" w14:textId="054170CA" w:rsidR="00DC1C19" w:rsidRDefault="003B4846"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w:t>
      </w:r>
      <w:r w:rsidR="00EF59E4">
        <w:rPr>
          <w:color w:val="000000"/>
        </w:rPr>
        <w:t>egard</w:t>
      </w:r>
      <w:r>
        <w:rPr>
          <w:color w:val="000000"/>
        </w:rPr>
        <w:t xml:space="preserve"> to</w:t>
      </w:r>
      <w:r w:rsidR="00EF59E4">
        <w:rPr>
          <w:color w:val="000000"/>
        </w:rPr>
        <w:t xml:space="preserve"> </w:t>
      </w:r>
      <w:r w:rsidR="00693196">
        <w:rPr>
          <w:color w:val="000000"/>
        </w:rPr>
        <w:t xml:space="preserve">adequately </w:t>
      </w:r>
      <w:r w:rsidR="004759C4">
        <w:rPr>
          <w:color w:val="000000"/>
        </w:rPr>
        <w:t xml:space="preserve">addressing </w:t>
      </w:r>
      <w:r w:rsidR="001F74A9">
        <w:rPr>
          <w:color w:val="000000"/>
        </w:rPr>
        <w:t>cited violations</w:t>
      </w:r>
      <w:r w:rsidR="00DC1C19">
        <w:rPr>
          <w:color w:val="000000"/>
        </w:rPr>
        <w:t>, i</w:t>
      </w:r>
      <w:r w:rsidR="007D1B5F">
        <w:rPr>
          <w:color w:val="000000"/>
        </w:rPr>
        <w:t>n the case of</w:t>
      </w:r>
      <w:r w:rsidR="007D1B5F" w:rsidRPr="00732742">
        <w:rPr>
          <w:color w:val="000000"/>
        </w:rPr>
        <w:t xml:space="preserve"> an NOV that directly corresponds with the performance issue that was the basis for or otherwise directly related to the supplemental inspection</w:t>
      </w:r>
      <w:r w:rsidR="007D1B5F">
        <w:rPr>
          <w:color w:val="000000"/>
        </w:rPr>
        <w:t>,</w:t>
      </w:r>
      <w:r w:rsidR="007D1B5F" w:rsidRPr="00732742">
        <w:rPr>
          <w:color w:val="000000"/>
        </w:rPr>
        <w:t xml:space="preserve"> </w:t>
      </w:r>
      <w:r w:rsidR="003F7070">
        <w:rPr>
          <w:color w:val="000000"/>
        </w:rPr>
        <w:t xml:space="preserve">the licensee should </w:t>
      </w:r>
      <w:r w:rsidR="007D1B5F" w:rsidRPr="00732742">
        <w:rPr>
          <w:color w:val="000000"/>
        </w:rPr>
        <w:t>address the reason for the violation, corrective actions that have been taken and the achieved results, corrective actions that will be taken, and the date when full compliance was or</w:t>
      </w:r>
      <w:r w:rsidR="007D1B5F">
        <w:rPr>
          <w:color w:val="000000"/>
        </w:rPr>
        <w:t xml:space="preserve"> </w:t>
      </w:r>
      <w:r w:rsidR="007D1B5F" w:rsidRPr="00732742">
        <w:rPr>
          <w:color w:val="000000"/>
        </w:rPr>
        <w:t xml:space="preserve">will be achieved.  The adequacy of the corrective actions should be reviewed in accordance with the guidance above to determine </w:t>
      </w:r>
      <w:r w:rsidR="00AC3516">
        <w:rPr>
          <w:color w:val="000000"/>
        </w:rPr>
        <w:t>whether</w:t>
      </w:r>
      <w:r w:rsidR="007D1B5F" w:rsidRPr="00732742">
        <w:rPr>
          <w:color w:val="000000"/>
        </w:rPr>
        <w:t xml:space="preserve"> they address the violation.</w:t>
      </w:r>
      <w:r w:rsidR="007D1B5F" w:rsidRPr="00A6389A">
        <w:rPr>
          <w:color w:val="000000"/>
        </w:rPr>
        <w:t xml:space="preserve"> </w:t>
      </w:r>
      <w:r w:rsidR="00051D2B">
        <w:rPr>
          <w:color w:val="000000"/>
        </w:rPr>
        <w:t xml:space="preserve"> </w:t>
      </w:r>
      <w:r w:rsidR="008617E6">
        <w:rPr>
          <w:color w:val="000000"/>
        </w:rPr>
        <w:t xml:space="preserve">When applicable, the licensee response to the cited </w:t>
      </w:r>
      <w:r w:rsidR="00E93357">
        <w:rPr>
          <w:color w:val="000000"/>
        </w:rPr>
        <w:t xml:space="preserve">violation </w:t>
      </w:r>
      <w:r w:rsidR="008617E6">
        <w:rPr>
          <w:color w:val="000000"/>
        </w:rPr>
        <w:t>in accordance with 10</w:t>
      </w:r>
      <w:r w:rsidR="006F17EA">
        <w:rPr>
          <w:color w:val="000000"/>
        </w:rPr>
        <w:t> </w:t>
      </w:r>
      <w:r w:rsidR="008617E6">
        <w:rPr>
          <w:color w:val="000000"/>
        </w:rPr>
        <w:t>CFR</w:t>
      </w:r>
      <w:r w:rsidR="006F17EA">
        <w:rPr>
          <w:color w:val="000000"/>
        </w:rPr>
        <w:t> </w:t>
      </w:r>
      <w:r w:rsidR="008617E6">
        <w:rPr>
          <w:color w:val="000000"/>
        </w:rPr>
        <w:t>2.</w:t>
      </w:r>
      <w:r w:rsidR="00693196">
        <w:rPr>
          <w:color w:val="000000"/>
        </w:rPr>
        <w:t>2</w:t>
      </w:r>
      <w:r w:rsidR="008617E6">
        <w:rPr>
          <w:color w:val="000000"/>
        </w:rPr>
        <w:t>01</w:t>
      </w:r>
      <w:r w:rsidR="00E93357">
        <w:rPr>
          <w:color w:val="000000"/>
        </w:rPr>
        <w:t>, “Notice of Violation,”</w:t>
      </w:r>
      <w:r w:rsidR="00693196">
        <w:rPr>
          <w:color w:val="000000"/>
        </w:rPr>
        <w:t xml:space="preserve"> should be reviewed.</w:t>
      </w:r>
      <w:r w:rsidR="00DC1C19" w:rsidRPr="00DC1C19">
        <w:rPr>
          <w:color w:val="000000"/>
        </w:rPr>
        <w:t xml:space="preserve"> </w:t>
      </w:r>
    </w:p>
    <w:p w14:paraId="684F41E7" w14:textId="7E366F0B"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6601CCC1" w14:textId="43A01834" w:rsidR="00C234F6" w:rsidRDefault="00AC54A1"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t>With r</w:t>
      </w:r>
      <w:r w:rsidR="0055722E">
        <w:rPr>
          <w:color w:val="000000"/>
        </w:rPr>
        <w:t>egard</w:t>
      </w:r>
      <w:r>
        <w:rPr>
          <w:color w:val="000000"/>
        </w:rPr>
        <w:t xml:space="preserve"> to</w:t>
      </w:r>
      <w:r w:rsidR="0055722E">
        <w:rPr>
          <w:color w:val="000000"/>
        </w:rPr>
        <w:t xml:space="preserve"> </w:t>
      </w:r>
      <w:r w:rsidR="007F39CB">
        <w:rPr>
          <w:color w:val="000000"/>
        </w:rPr>
        <w:t xml:space="preserve">prompt and effective </w:t>
      </w:r>
      <w:r w:rsidR="001C6085">
        <w:rPr>
          <w:color w:val="000000"/>
        </w:rPr>
        <w:t>CAPRs</w:t>
      </w:r>
      <w:r w:rsidR="00D15670">
        <w:rPr>
          <w:color w:val="000000"/>
        </w:rPr>
        <w:t xml:space="preserve">, </w:t>
      </w:r>
      <w:r w:rsidR="0087607D">
        <w:rPr>
          <w:color w:val="000000"/>
        </w:rPr>
        <w:t>the</w:t>
      </w:r>
      <w:r w:rsidR="00012740">
        <w:rPr>
          <w:color w:val="000000"/>
        </w:rPr>
        <w:t>se actions</w:t>
      </w:r>
      <w:r w:rsidR="00A56173">
        <w:rPr>
          <w:color w:val="000000"/>
        </w:rPr>
        <w:t xml:space="preserve"> should b</w:t>
      </w:r>
      <w:r w:rsidR="00484B9F" w:rsidRPr="00732742">
        <w:rPr>
          <w:color w:val="000000"/>
        </w:rPr>
        <w:t>e</w:t>
      </w:r>
      <w:r w:rsidR="00FB60FE" w:rsidRPr="00732742">
        <w:rPr>
          <w:color w:val="000000"/>
        </w:rPr>
        <w:t xml:space="preserve"> assigned to</w:t>
      </w:r>
      <w:r w:rsidR="00484B9F" w:rsidRPr="00732742">
        <w:rPr>
          <w:color w:val="000000"/>
        </w:rPr>
        <w:t xml:space="preserve"> appropriate</w:t>
      </w:r>
      <w:r w:rsidR="00FB60FE" w:rsidRPr="00732742">
        <w:rPr>
          <w:color w:val="000000"/>
        </w:rPr>
        <w:t xml:space="preserve"> individuals or organizations to ensure that the</w:t>
      </w:r>
      <w:r w:rsidR="00012740">
        <w:rPr>
          <w:color w:val="000000"/>
        </w:rPr>
        <w:t>y</w:t>
      </w:r>
      <w:r w:rsidR="00FB60FE" w:rsidRPr="00732742">
        <w:rPr>
          <w:color w:val="000000"/>
        </w:rPr>
        <w:t xml:space="preserve"> are</w:t>
      </w:r>
      <w:r w:rsidR="006855CC" w:rsidRPr="00732742">
        <w:rPr>
          <w:color w:val="000000"/>
        </w:rPr>
        <w:t xml:space="preserve"> promptly</w:t>
      </w:r>
      <w:r w:rsidR="00FB60FE" w:rsidRPr="00732742">
        <w:rPr>
          <w:color w:val="000000"/>
        </w:rPr>
        <w:t xml:space="preserve"> </w:t>
      </w:r>
      <w:r w:rsidR="00484B9F" w:rsidRPr="00732742">
        <w:rPr>
          <w:color w:val="000000"/>
        </w:rPr>
        <w:t xml:space="preserve">planned </w:t>
      </w:r>
      <w:r w:rsidR="006855CC" w:rsidRPr="00732742">
        <w:rPr>
          <w:color w:val="000000"/>
        </w:rPr>
        <w:t xml:space="preserve">and </w:t>
      </w:r>
      <w:r w:rsidR="00201EA2">
        <w:rPr>
          <w:color w:val="000000"/>
        </w:rPr>
        <w:t>implemented</w:t>
      </w:r>
      <w:r w:rsidR="00653757" w:rsidRPr="00732742">
        <w:rPr>
          <w:color w:val="000000"/>
        </w:rPr>
        <w:t xml:space="preserve">.  </w:t>
      </w:r>
      <w:r w:rsidR="003155B8" w:rsidRPr="00732742">
        <w:rPr>
          <w:color w:val="000000"/>
        </w:rPr>
        <w:t>T</w:t>
      </w:r>
      <w:r w:rsidR="00FB60FE" w:rsidRPr="00732742">
        <w:rPr>
          <w:color w:val="000000"/>
        </w:rPr>
        <w:t xml:space="preserve">he licensee should </w:t>
      </w:r>
      <w:r w:rsidR="003155B8" w:rsidRPr="00732742">
        <w:rPr>
          <w:color w:val="000000"/>
        </w:rPr>
        <w:t xml:space="preserve">also </w:t>
      </w:r>
      <w:r w:rsidR="00484B9F" w:rsidRPr="00732742">
        <w:rPr>
          <w:color w:val="000000"/>
        </w:rPr>
        <w:t xml:space="preserve">establish </w:t>
      </w:r>
      <w:r w:rsidR="00FB60FE" w:rsidRPr="00732742">
        <w:rPr>
          <w:color w:val="000000"/>
        </w:rPr>
        <w:t xml:space="preserve">a formal tracking </w:t>
      </w:r>
      <w:r w:rsidR="00FC3A27" w:rsidRPr="00732742">
        <w:rPr>
          <w:color w:val="000000"/>
        </w:rPr>
        <w:t>mechanism</w:t>
      </w:r>
      <w:r w:rsidR="00FB60FE" w:rsidRPr="00732742">
        <w:rPr>
          <w:color w:val="000000"/>
        </w:rPr>
        <w:t xml:space="preserve"> for each of the specific corrective actions.</w:t>
      </w:r>
    </w:p>
    <w:p w14:paraId="6FCD6232" w14:textId="094EF142"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D1F44D1" w14:textId="353D1A2A" w:rsidR="00203008" w:rsidRDefault="00AC54A1" w:rsidP="008053C9">
      <w:pPr>
        <w:keepLines/>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000000"/>
        </w:rPr>
      </w:pPr>
      <w:r>
        <w:rPr>
          <w:color w:val="000000"/>
        </w:rPr>
        <w:t>With r</w:t>
      </w:r>
      <w:r w:rsidR="00203008">
        <w:rPr>
          <w:color w:val="000000"/>
        </w:rPr>
        <w:t>egard</w:t>
      </w:r>
      <w:r>
        <w:rPr>
          <w:color w:val="000000"/>
        </w:rPr>
        <w:t xml:space="preserve"> to</w:t>
      </w:r>
      <w:r w:rsidR="00203008">
        <w:rPr>
          <w:color w:val="000000"/>
        </w:rPr>
        <w:t xml:space="preserve"> corrective action effectiveness reviews</w:t>
      </w:r>
      <w:r w:rsidR="00D15670">
        <w:rPr>
          <w:color w:val="000000"/>
        </w:rPr>
        <w:t xml:space="preserve">, </w:t>
      </w:r>
      <w:r w:rsidR="004A1AF4">
        <w:rPr>
          <w:color w:val="000000"/>
        </w:rPr>
        <w:t xml:space="preserve">they should </w:t>
      </w:r>
      <w:r w:rsidR="00D15670">
        <w:rPr>
          <w:color w:val="000000"/>
        </w:rPr>
        <w:t>e</w:t>
      </w:r>
      <w:r w:rsidR="00203008" w:rsidRPr="00732742">
        <w:rPr>
          <w:color w:val="000000"/>
        </w:rPr>
        <w:t xml:space="preserve">stablish </w:t>
      </w:r>
      <w:r w:rsidR="00203008">
        <w:rPr>
          <w:color w:val="000000"/>
        </w:rPr>
        <w:t>appropriate</w:t>
      </w:r>
      <w:r w:rsidR="00203008" w:rsidRPr="00732742">
        <w:rPr>
          <w:color w:val="000000"/>
        </w:rPr>
        <w:t xml:space="preserve"> quantitative or qualitative measures</w:t>
      </w:r>
      <w:r w:rsidR="00203008">
        <w:rPr>
          <w:color w:val="000000"/>
        </w:rPr>
        <w:t xml:space="preserve"> </w:t>
      </w:r>
      <w:r w:rsidR="00203008" w:rsidRPr="00732742">
        <w:rPr>
          <w:color w:val="000000"/>
        </w:rPr>
        <w:t xml:space="preserve">to validate the effectiveness of completed corrective actions to address and </w:t>
      </w:r>
      <w:r w:rsidR="00203008">
        <w:rPr>
          <w:color w:val="000000"/>
        </w:rPr>
        <w:t>preclude repetition</w:t>
      </w:r>
      <w:r w:rsidR="00203008" w:rsidRPr="00732742">
        <w:rPr>
          <w:color w:val="000000"/>
        </w:rPr>
        <w:t xml:space="preserve"> of significant performance issues.  Effective methods include but are not limited to assessments, audits, inspections, tests, trending of plant data, or follow</w:t>
      </w:r>
      <w:r w:rsidR="00203008" w:rsidRPr="00732742">
        <w:rPr>
          <w:color w:val="000000"/>
        </w:rPr>
        <w:noBreakHyphen/>
        <w:t>up discussions with plant staff.</w:t>
      </w:r>
    </w:p>
    <w:p w14:paraId="04219CCC" w14:textId="5DB6B7AB" w:rsidR="002C40E1" w:rsidRDefault="002C40E1" w:rsidP="008053C9">
      <w:pPr>
        <w:keepLines/>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color w:val="000000"/>
        </w:rPr>
      </w:pPr>
    </w:p>
    <w:p w14:paraId="6BA17DFF" w14:textId="1888E1EE" w:rsidR="00461F2C" w:rsidRDefault="004A06B0" w:rsidP="008053C9">
      <w:pPr>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Pr>
          <w:color w:val="000000"/>
        </w:rPr>
        <w:lastRenderedPageBreak/>
        <w:t>With r</w:t>
      </w:r>
      <w:r w:rsidR="001F4ED3">
        <w:rPr>
          <w:color w:val="000000"/>
        </w:rPr>
        <w:t>egard</w:t>
      </w:r>
      <w:r>
        <w:rPr>
          <w:color w:val="000000"/>
        </w:rPr>
        <w:t xml:space="preserve"> to</w:t>
      </w:r>
      <w:r w:rsidR="001F4ED3">
        <w:rPr>
          <w:color w:val="000000"/>
        </w:rPr>
        <w:t xml:space="preserve"> </w:t>
      </w:r>
      <w:r w:rsidR="00241259">
        <w:rPr>
          <w:color w:val="000000"/>
        </w:rPr>
        <w:t>acceptable schedules</w:t>
      </w:r>
      <w:r w:rsidR="00072365">
        <w:rPr>
          <w:color w:val="000000"/>
        </w:rPr>
        <w:t xml:space="preserve"> for planned corrective actions</w:t>
      </w:r>
      <w:r w:rsidR="008A2056">
        <w:rPr>
          <w:color w:val="000000"/>
        </w:rPr>
        <w:t>, s</w:t>
      </w:r>
      <w:r w:rsidR="00E17A91">
        <w:rPr>
          <w:color w:val="000000"/>
        </w:rPr>
        <w:t xml:space="preserve">chedules </w:t>
      </w:r>
      <w:r w:rsidR="00D91CE3">
        <w:rPr>
          <w:color w:val="000000"/>
        </w:rPr>
        <w:t xml:space="preserve">and resource allocations should align with the prioritization of </w:t>
      </w:r>
      <w:r w:rsidR="001248FC">
        <w:rPr>
          <w:color w:val="000000"/>
        </w:rPr>
        <w:t xml:space="preserve">planned </w:t>
      </w:r>
      <w:r w:rsidR="00D91CE3">
        <w:rPr>
          <w:color w:val="000000"/>
        </w:rPr>
        <w:t>corrective actions</w:t>
      </w:r>
      <w:r w:rsidR="008B3B76">
        <w:rPr>
          <w:color w:val="000000"/>
        </w:rPr>
        <w:t>.</w:t>
      </w:r>
    </w:p>
    <w:p w14:paraId="56501431" w14:textId="45B1133B" w:rsidR="002C40E1"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3AC849EE" w14:textId="5923867F" w:rsidR="00305AF4" w:rsidRPr="002C40E1" w:rsidRDefault="008A6F09" w:rsidP="008A0E03">
      <w:pPr>
        <w:keepNext/>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
          <w:color w:val="000000"/>
        </w:rPr>
      </w:pPr>
      <w:r w:rsidRPr="00D86F6A">
        <w:rPr>
          <w:i/>
        </w:rPr>
        <w:t>With r</w:t>
      </w:r>
      <w:r w:rsidR="00C04DF7" w:rsidRPr="00D86F6A">
        <w:rPr>
          <w:i/>
        </w:rPr>
        <w:t>egard</w:t>
      </w:r>
      <w:r w:rsidRPr="00D86F6A">
        <w:rPr>
          <w:i/>
        </w:rPr>
        <w:t xml:space="preserve"> to</w:t>
      </w:r>
      <w:r w:rsidR="00C04DF7" w:rsidRPr="00BA3913">
        <w:rPr>
          <w:i/>
        </w:rPr>
        <w:t xml:space="preserve"> the information necessary to ensure efficient </w:t>
      </w:r>
      <w:r w:rsidR="003C20BA" w:rsidRPr="00BA3913">
        <w:rPr>
          <w:i/>
        </w:rPr>
        <w:t xml:space="preserve">and effective </w:t>
      </w:r>
      <w:r w:rsidR="00B97357" w:rsidRPr="00BA3913">
        <w:rPr>
          <w:i/>
        </w:rPr>
        <w:t xml:space="preserve">NRC </w:t>
      </w:r>
      <w:r w:rsidR="00661F21" w:rsidRPr="00BA3913">
        <w:rPr>
          <w:i/>
        </w:rPr>
        <w:t xml:space="preserve">scheduling and </w:t>
      </w:r>
      <w:r w:rsidR="00B97357" w:rsidRPr="00BA3913">
        <w:rPr>
          <w:i/>
        </w:rPr>
        <w:t xml:space="preserve">completion of </w:t>
      </w:r>
      <w:r w:rsidR="00C04DF7" w:rsidRPr="00BA3913">
        <w:rPr>
          <w:i/>
        </w:rPr>
        <w:t xml:space="preserve">follow-up </w:t>
      </w:r>
      <w:r w:rsidR="00305AF4" w:rsidRPr="00BA3913">
        <w:rPr>
          <w:i/>
        </w:rPr>
        <w:t xml:space="preserve">CAPR implementation </w:t>
      </w:r>
      <w:r w:rsidR="00C04DF7" w:rsidRPr="00BA3913">
        <w:rPr>
          <w:i/>
        </w:rPr>
        <w:t>inspection</w:t>
      </w:r>
      <w:r w:rsidR="00305AF4" w:rsidRPr="00BA3913">
        <w:rPr>
          <w:i/>
        </w:rPr>
        <w:t>:</w:t>
      </w:r>
    </w:p>
    <w:p w14:paraId="42EBA927" w14:textId="353B9ECB" w:rsidR="002C40E1" w:rsidRPr="00BA3913" w:rsidRDefault="002C40E1" w:rsidP="008053C9">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
          <w:color w:val="000000"/>
        </w:rPr>
      </w:pPr>
    </w:p>
    <w:p w14:paraId="1F7D8FE7" w14:textId="1E5A717D" w:rsidR="00305AF4" w:rsidRDefault="009B1373" w:rsidP="008053C9">
      <w:pPr>
        <w:keepNext/>
        <w:widowControl/>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rPr>
      </w:pPr>
      <w:r>
        <w:rPr>
          <w:i/>
          <w:color w:val="000000"/>
        </w:rPr>
        <w:t>For</w:t>
      </w:r>
      <w:r w:rsidR="00305AF4">
        <w:rPr>
          <w:i/>
          <w:color w:val="000000"/>
        </w:rPr>
        <w:t xml:space="preserve"> significant performance issues </w:t>
      </w:r>
      <w:r w:rsidR="00BF21AE" w:rsidRPr="00BA3913">
        <w:rPr>
          <w:i/>
          <w:color w:val="000000"/>
        </w:rPr>
        <w:t>subject to</w:t>
      </w:r>
      <w:r w:rsidR="00B97357" w:rsidRPr="00BA3913">
        <w:rPr>
          <w:i/>
          <w:color w:val="000000"/>
        </w:rPr>
        <w:t xml:space="preserve"> 10 CFR </w:t>
      </w:r>
      <w:r w:rsidR="001C6085">
        <w:rPr>
          <w:i/>
          <w:color w:val="000000"/>
        </w:rPr>
        <w:t xml:space="preserve">Part </w:t>
      </w:r>
      <w:r w:rsidR="00B97357" w:rsidRPr="00BA3913">
        <w:rPr>
          <w:i/>
          <w:color w:val="000000"/>
        </w:rPr>
        <w:t xml:space="preserve">50 Appendix B Quality Assurance </w:t>
      </w:r>
      <w:r w:rsidR="001601B4">
        <w:rPr>
          <w:i/>
          <w:color w:val="000000"/>
        </w:rPr>
        <w:t>Criteria</w:t>
      </w:r>
      <w:r w:rsidR="007C45C6">
        <w:rPr>
          <w:i/>
          <w:color w:val="000000"/>
        </w:rPr>
        <w:t xml:space="preserve"> for Nuclear Power Plants and Fuel Reprocessing Plants, </w:t>
      </w:r>
      <w:r w:rsidR="003C20BA" w:rsidRPr="00BA3913">
        <w:rPr>
          <w:i/>
          <w:color w:val="000000"/>
        </w:rPr>
        <w:t xml:space="preserve">it may be sufficient to </w:t>
      </w:r>
      <w:r w:rsidR="00BF21AE" w:rsidRPr="00BA3913">
        <w:rPr>
          <w:i/>
          <w:color w:val="000000"/>
        </w:rPr>
        <w:t xml:space="preserve">succinctly </w:t>
      </w:r>
      <w:r w:rsidR="001D06A4">
        <w:rPr>
          <w:i/>
          <w:color w:val="000000"/>
        </w:rPr>
        <w:t>document</w:t>
      </w:r>
      <w:r w:rsidR="006D60DD">
        <w:rPr>
          <w:i/>
          <w:color w:val="000000"/>
        </w:rPr>
        <w:t xml:space="preserve"> in accordance with IMC 0611C</w:t>
      </w:r>
      <w:r w:rsidR="003C20BA" w:rsidRPr="00BA3913">
        <w:rPr>
          <w:i/>
          <w:color w:val="000000"/>
        </w:rPr>
        <w:t xml:space="preserve">: (a) </w:t>
      </w:r>
      <w:r w:rsidR="00B97357" w:rsidRPr="00BA3913">
        <w:rPr>
          <w:i/>
          <w:color w:val="000000"/>
        </w:rPr>
        <w:t xml:space="preserve">the </w:t>
      </w:r>
      <w:r w:rsidR="003C20BA" w:rsidRPr="00BA3913">
        <w:rPr>
          <w:i/>
          <w:color w:val="000000"/>
        </w:rPr>
        <w:t>specific</w:t>
      </w:r>
      <w:r w:rsidR="00BF21AE" w:rsidRPr="00BA3913">
        <w:rPr>
          <w:i/>
          <w:color w:val="000000"/>
        </w:rPr>
        <w:t xml:space="preserve"> </w:t>
      </w:r>
      <w:r w:rsidR="00B851B4">
        <w:rPr>
          <w:i/>
          <w:color w:val="000000"/>
        </w:rPr>
        <w:t>planned</w:t>
      </w:r>
      <w:r w:rsidR="00BF21AE" w:rsidRPr="00BA3913">
        <w:rPr>
          <w:i/>
          <w:color w:val="000000"/>
        </w:rPr>
        <w:t xml:space="preserve"> CAPRs</w:t>
      </w:r>
      <w:r w:rsidR="003C20BA" w:rsidRPr="00BA3913">
        <w:rPr>
          <w:i/>
          <w:color w:val="000000"/>
        </w:rPr>
        <w:t>, (b)</w:t>
      </w:r>
      <w:r w:rsidR="00B97357" w:rsidRPr="00BA3913">
        <w:rPr>
          <w:i/>
          <w:color w:val="000000"/>
        </w:rPr>
        <w:t xml:space="preserve"> the </w:t>
      </w:r>
      <w:r w:rsidR="003C20BA" w:rsidRPr="00BA3913">
        <w:rPr>
          <w:i/>
          <w:color w:val="000000"/>
        </w:rPr>
        <w:t xml:space="preserve">associated </w:t>
      </w:r>
      <w:r w:rsidR="001C6085">
        <w:rPr>
          <w:i/>
          <w:color w:val="000000"/>
        </w:rPr>
        <w:t>corrective action program</w:t>
      </w:r>
      <w:r w:rsidR="001C6085" w:rsidRPr="00BA3913">
        <w:rPr>
          <w:i/>
          <w:color w:val="000000"/>
        </w:rPr>
        <w:t xml:space="preserve"> </w:t>
      </w:r>
      <w:r w:rsidR="003C20BA" w:rsidRPr="00BA3913">
        <w:rPr>
          <w:i/>
          <w:color w:val="000000"/>
        </w:rPr>
        <w:t xml:space="preserve">document number(s), and (c) the date(s) when the </w:t>
      </w:r>
      <w:r w:rsidR="00B851B4">
        <w:rPr>
          <w:i/>
          <w:color w:val="000000"/>
        </w:rPr>
        <w:t>planned</w:t>
      </w:r>
      <w:r w:rsidR="00BF21AE" w:rsidRPr="00BA3913">
        <w:rPr>
          <w:i/>
          <w:color w:val="000000"/>
        </w:rPr>
        <w:t xml:space="preserve"> CAPRs</w:t>
      </w:r>
      <w:r w:rsidR="003C20BA" w:rsidRPr="00BA3913">
        <w:rPr>
          <w:i/>
          <w:color w:val="000000"/>
        </w:rPr>
        <w:t xml:space="preserve"> are scheduled to be </w:t>
      </w:r>
      <w:r w:rsidR="00BF21AE" w:rsidRPr="00BA3913">
        <w:rPr>
          <w:i/>
          <w:color w:val="000000"/>
        </w:rPr>
        <w:t>implemented</w:t>
      </w:r>
      <w:r w:rsidR="003C20BA" w:rsidRPr="00BA3913">
        <w:rPr>
          <w:i/>
          <w:color w:val="000000"/>
        </w:rPr>
        <w:t xml:space="preserve">.  </w:t>
      </w:r>
    </w:p>
    <w:p w14:paraId="0EC07871" w14:textId="4B479BDA" w:rsidR="002C40E1" w:rsidRDefault="002C40E1" w:rsidP="008053C9">
      <w:pPr>
        <w:keepNext/>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color w:val="000000"/>
        </w:rPr>
      </w:pPr>
    </w:p>
    <w:p w14:paraId="7860615A" w14:textId="08D94B17" w:rsidR="00203008" w:rsidRPr="002C40E1" w:rsidRDefault="003C20BA" w:rsidP="008053C9">
      <w:pPr>
        <w:keepNext/>
        <w:widowControl/>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
          <w:color w:val="000000"/>
        </w:rPr>
      </w:pPr>
      <w:r w:rsidRPr="00BA3913">
        <w:rPr>
          <w:i/>
          <w:color w:val="000000"/>
        </w:rPr>
        <w:t xml:space="preserve">However, </w:t>
      </w:r>
      <w:r w:rsidR="006C193A">
        <w:t>for</w:t>
      </w:r>
      <w:r w:rsidRPr="00BA3913">
        <w:rPr>
          <w:i/>
          <w:color w:val="000000"/>
        </w:rPr>
        <w:t xml:space="preserve"> </w:t>
      </w:r>
      <w:r w:rsidR="00305AF4">
        <w:rPr>
          <w:i/>
          <w:color w:val="000000"/>
        </w:rPr>
        <w:t xml:space="preserve">significant </w:t>
      </w:r>
      <w:r w:rsidRPr="00BA3913">
        <w:rPr>
          <w:i/>
          <w:color w:val="000000"/>
        </w:rPr>
        <w:t>performance issue</w:t>
      </w:r>
      <w:r w:rsidR="00434176">
        <w:rPr>
          <w:i/>
          <w:color w:val="000000"/>
        </w:rPr>
        <w:t>s</w:t>
      </w:r>
      <w:r w:rsidRPr="00BA3913">
        <w:rPr>
          <w:i/>
          <w:color w:val="000000"/>
        </w:rPr>
        <w:t xml:space="preserve"> </w:t>
      </w:r>
      <w:r w:rsidR="006D60DD">
        <w:rPr>
          <w:i/>
          <w:color w:val="000000"/>
        </w:rPr>
        <w:t xml:space="preserve">that are </w:t>
      </w:r>
      <w:r w:rsidRPr="00BA3913">
        <w:rPr>
          <w:i/>
          <w:color w:val="000000"/>
        </w:rPr>
        <w:t>not subject to Appendix B</w:t>
      </w:r>
      <w:r w:rsidR="00DC5CCB">
        <w:rPr>
          <w:i/>
          <w:color w:val="000000"/>
        </w:rPr>
        <w:t xml:space="preserve"> or </w:t>
      </w:r>
      <w:r w:rsidR="00E4049E">
        <w:rPr>
          <w:i/>
          <w:color w:val="000000"/>
        </w:rPr>
        <w:t xml:space="preserve">a </w:t>
      </w:r>
      <w:r w:rsidR="00DC5CCB">
        <w:rPr>
          <w:i/>
          <w:color w:val="000000"/>
        </w:rPr>
        <w:t>com</w:t>
      </w:r>
      <w:r w:rsidR="00A51347">
        <w:rPr>
          <w:i/>
          <w:color w:val="000000"/>
        </w:rPr>
        <w:t>parable regulatory obligation</w:t>
      </w:r>
      <w:r w:rsidRPr="00BA3913">
        <w:rPr>
          <w:i/>
          <w:color w:val="000000"/>
        </w:rPr>
        <w:t xml:space="preserve">, </w:t>
      </w:r>
      <w:r w:rsidR="00434176">
        <w:rPr>
          <w:i/>
          <w:color w:val="000000"/>
        </w:rPr>
        <w:t>licensee</w:t>
      </w:r>
      <w:r w:rsidR="003763A4">
        <w:rPr>
          <w:i/>
          <w:color w:val="000000"/>
        </w:rPr>
        <w:t xml:space="preserve">s </w:t>
      </w:r>
      <w:r w:rsidR="00305AF4">
        <w:rPr>
          <w:i/>
          <w:color w:val="000000"/>
        </w:rPr>
        <w:t>might not record</w:t>
      </w:r>
      <w:r w:rsidRPr="00BA3913">
        <w:rPr>
          <w:i/>
          <w:color w:val="000000"/>
        </w:rPr>
        <w:t xml:space="preserve"> </w:t>
      </w:r>
      <w:r w:rsidR="00B97357" w:rsidRPr="00BA3913">
        <w:rPr>
          <w:i/>
          <w:color w:val="000000"/>
        </w:rPr>
        <w:t xml:space="preserve">or retain </w:t>
      </w:r>
      <w:r w:rsidR="003763A4">
        <w:rPr>
          <w:i/>
          <w:color w:val="000000"/>
        </w:rPr>
        <w:t>sufficient</w:t>
      </w:r>
      <w:r w:rsidR="003763A4" w:rsidRPr="00BA3913">
        <w:rPr>
          <w:i/>
          <w:color w:val="000000"/>
        </w:rPr>
        <w:t xml:space="preserve"> </w:t>
      </w:r>
      <w:r w:rsidR="00B97357" w:rsidRPr="00BA3913">
        <w:rPr>
          <w:i/>
          <w:color w:val="000000"/>
        </w:rPr>
        <w:t>information</w:t>
      </w:r>
      <w:r w:rsidR="00333F77">
        <w:rPr>
          <w:i/>
          <w:color w:val="000000"/>
        </w:rPr>
        <w:t xml:space="preserve"> to support efficient follow-up inspection of implemented CAPRs</w:t>
      </w:r>
      <w:r w:rsidR="00B97357" w:rsidRPr="00BA3913">
        <w:rPr>
          <w:i/>
          <w:color w:val="000000"/>
        </w:rPr>
        <w:t xml:space="preserve">.  </w:t>
      </w:r>
      <w:r w:rsidR="00694960" w:rsidRPr="00BA3913">
        <w:rPr>
          <w:i/>
          <w:color w:val="000000"/>
        </w:rPr>
        <w:t xml:space="preserve">Absent reasonable assurance that the licensee will </w:t>
      </w:r>
      <w:r w:rsidR="00A51347">
        <w:rPr>
          <w:i/>
          <w:color w:val="000000"/>
        </w:rPr>
        <w:t xml:space="preserve">record and </w:t>
      </w:r>
      <w:r w:rsidR="00694960" w:rsidRPr="00BA3913">
        <w:rPr>
          <w:i/>
          <w:color w:val="000000"/>
        </w:rPr>
        <w:t xml:space="preserve">retain </w:t>
      </w:r>
      <w:r w:rsidR="00AA746D">
        <w:rPr>
          <w:i/>
          <w:color w:val="000000"/>
        </w:rPr>
        <w:t>sufficient</w:t>
      </w:r>
      <w:r w:rsidR="00AA746D" w:rsidRPr="00BA3913">
        <w:rPr>
          <w:i/>
          <w:color w:val="000000"/>
        </w:rPr>
        <w:t xml:space="preserve"> </w:t>
      </w:r>
      <w:r w:rsidR="00694960" w:rsidRPr="00BA3913">
        <w:rPr>
          <w:i/>
          <w:color w:val="000000"/>
        </w:rPr>
        <w:t>information</w:t>
      </w:r>
      <w:r w:rsidR="00F30DC0">
        <w:rPr>
          <w:i/>
          <w:color w:val="000000"/>
        </w:rPr>
        <w:t xml:space="preserve">, </w:t>
      </w:r>
      <w:r w:rsidR="00B97357" w:rsidRPr="00BA3913">
        <w:rPr>
          <w:i/>
          <w:color w:val="000000"/>
        </w:rPr>
        <w:t xml:space="preserve">inspectors </w:t>
      </w:r>
      <w:r w:rsidR="00B17B94">
        <w:rPr>
          <w:i/>
          <w:color w:val="000000"/>
        </w:rPr>
        <w:t>should</w:t>
      </w:r>
      <w:r w:rsidR="00B97357" w:rsidRPr="00BA3913">
        <w:rPr>
          <w:i/>
          <w:color w:val="000000"/>
        </w:rPr>
        <w:t xml:space="preserve"> capture </w:t>
      </w:r>
      <w:r w:rsidRPr="00BA3913">
        <w:rPr>
          <w:i/>
          <w:color w:val="000000"/>
        </w:rPr>
        <w:t xml:space="preserve">the necessary information </w:t>
      </w:r>
      <w:r w:rsidR="0055552F">
        <w:rPr>
          <w:i/>
          <w:color w:val="000000"/>
        </w:rPr>
        <w:t xml:space="preserve">in </w:t>
      </w:r>
      <w:r w:rsidR="00661F21" w:rsidRPr="00BA3913">
        <w:rPr>
          <w:i/>
          <w:color w:val="000000"/>
        </w:rPr>
        <w:t xml:space="preserve">the supplemental inspection </w:t>
      </w:r>
      <w:r w:rsidR="00B97357" w:rsidRPr="00BA3913">
        <w:rPr>
          <w:i/>
          <w:color w:val="000000"/>
        </w:rPr>
        <w:t>report</w:t>
      </w:r>
      <w:r w:rsidR="00F30DC0">
        <w:rPr>
          <w:i/>
          <w:color w:val="000000"/>
        </w:rPr>
        <w:t xml:space="preserve"> in accordance with IMC 0611</w:t>
      </w:r>
      <w:r w:rsidR="00E4049E">
        <w:rPr>
          <w:i/>
          <w:color w:val="000000"/>
        </w:rPr>
        <w:t>C</w:t>
      </w:r>
      <w:r w:rsidR="00C04DF7" w:rsidRPr="00BA3913">
        <w:rPr>
          <w:i/>
          <w:color w:val="000000"/>
        </w:rPr>
        <w:t>.</w:t>
      </w:r>
      <w:r w:rsidR="00305AF4">
        <w:rPr>
          <w:i/>
          <w:color w:val="000000"/>
        </w:rPr>
        <w:t xml:space="preserve">  </w:t>
      </w:r>
      <w:r w:rsidR="00305AF4" w:rsidRPr="00BA3913">
        <w:rPr>
          <w:color w:val="000000"/>
        </w:rPr>
        <w:t>[C3]</w:t>
      </w:r>
    </w:p>
    <w:p w14:paraId="13226223" w14:textId="1532C653" w:rsidR="002C40E1" w:rsidRPr="00BA3913" w:rsidRDefault="002C40E1" w:rsidP="008053C9">
      <w:pPr>
        <w:keepNext/>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color w:val="000000"/>
        </w:rPr>
      </w:pPr>
    </w:p>
    <w:p w14:paraId="318FF5AC" w14:textId="291B95B5" w:rsidR="00BA6459" w:rsidRDefault="008C260B" w:rsidP="008053C9">
      <w:pPr>
        <w:widowControl/>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4A37B4">
        <w:rPr>
          <w:i/>
        </w:rPr>
        <w:t>With regard to</w:t>
      </w:r>
      <w:r w:rsidR="00BA6459" w:rsidRPr="004A37B4">
        <w:t xml:space="preserve"> </w:t>
      </w:r>
      <w:r w:rsidR="00565304" w:rsidRPr="004A37B4">
        <w:rPr>
          <w:i/>
          <w:color w:val="000000"/>
        </w:rPr>
        <w:t xml:space="preserve">the requirement to clearly communicate the outcomes to an independent reader and </w:t>
      </w:r>
      <w:r w:rsidR="00212A8E" w:rsidRPr="004A37B4">
        <w:rPr>
          <w:i/>
          <w:color w:val="000000"/>
        </w:rPr>
        <w:t xml:space="preserve">to </w:t>
      </w:r>
      <w:r w:rsidR="001B18B0" w:rsidRPr="004A37B4">
        <w:rPr>
          <w:i/>
          <w:color w:val="000000"/>
        </w:rPr>
        <w:t xml:space="preserve">explicitly address additional actions required by the inspectors, </w:t>
      </w:r>
      <w:r w:rsidR="007F599E">
        <w:rPr>
          <w:i/>
          <w:color w:val="000000"/>
        </w:rPr>
        <w:t xml:space="preserve">the </w:t>
      </w:r>
      <w:r w:rsidR="00D95995" w:rsidRPr="004A37B4">
        <w:rPr>
          <w:i/>
          <w:color w:val="000000"/>
        </w:rPr>
        <w:t>inspectors</w:t>
      </w:r>
      <w:r w:rsidR="00DF5CDC" w:rsidRPr="004A37B4">
        <w:rPr>
          <w:i/>
          <w:color w:val="000000"/>
        </w:rPr>
        <w:t xml:space="preserve"> </w:t>
      </w:r>
      <w:r w:rsidR="007E74A4" w:rsidRPr="004A37B4">
        <w:rPr>
          <w:i/>
          <w:color w:val="000000"/>
        </w:rPr>
        <w:t xml:space="preserve">should </w:t>
      </w:r>
      <w:r w:rsidR="00BD7F9B" w:rsidRPr="004A37B4">
        <w:rPr>
          <w:i/>
          <w:color w:val="000000"/>
        </w:rPr>
        <w:t>explicitly</w:t>
      </w:r>
      <w:r w:rsidR="00460314" w:rsidRPr="004A37B4">
        <w:rPr>
          <w:i/>
          <w:color w:val="000000"/>
        </w:rPr>
        <w:t xml:space="preserve"> differentiate </w:t>
      </w:r>
      <w:r w:rsidR="006F0196" w:rsidRPr="004A37B4">
        <w:rPr>
          <w:i/>
          <w:color w:val="000000"/>
        </w:rPr>
        <w:t xml:space="preserve">between </w:t>
      </w:r>
      <w:r w:rsidR="008C4304">
        <w:rPr>
          <w:i/>
          <w:color w:val="000000"/>
        </w:rPr>
        <w:t>CAPRs</w:t>
      </w:r>
      <w:r w:rsidR="00A86F5D" w:rsidRPr="004A37B4">
        <w:rPr>
          <w:i/>
          <w:color w:val="000000"/>
        </w:rPr>
        <w:t xml:space="preserve"> that have been satisfactorily </w:t>
      </w:r>
      <w:r w:rsidR="008C4304">
        <w:rPr>
          <w:i/>
          <w:color w:val="000000"/>
        </w:rPr>
        <w:t xml:space="preserve">implemented and </w:t>
      </w:r>
      <w:r w:rsidR="00A86F5D" w:rsidRPr="004A37B4">
        <w:rPr>
          <w:i/>
          <w:color w:val="000000"/>
        </w:rPr>
        <w:t>inspected (</w:t>
      </w:r>
      <w:r w:rsidR="00262D99">
        <w:rPr>
          <w:i/>
          <w:color w:val="000000"/>
        </w:rPr>
        <w:t xml:space="preserve">Completed or </w:t>
      </w:r>
      <w:r w:rsidR="00A86F5D" w:rsidRPr="004A37B4">
        <w:rPr>
          <w:i/>
          <w:color w:val="000000"/>
        </w:rPr>
        <w:t xml:space="preserve">Closed CAPRs) </w:t>
      </w:r>
      <w:r w:rsidR="006F0196" w:rsidRPr="004A37B4">
        <w:rPr>
          <w:i/>
          <w:color w:val="000000"/>
        </w:rPr>
        <w:t xml:space="preserve">and </w:t>
      </w:r>
      <w:r w:rsidR="0042580B" w:rsidRPr="004A37B4">
        <w:rPr>
          <w:i/>
          <w:color w:val="000000"/>
        </w:rPr>
        <w:t xml:space="preserve">those </w:t>
      </w:r>
      <w:r w:rsidR="00A31A41" w:rsidRPr="004A37B4">
        <w:rPr>
          <w:i/>
          <w:color w:val="000000"/>
        </w:rPr>
        <w:t xml:space="preserve">planned </w:t>
      </w:r>
      <w:r w:rsidR="00C35F8C" w:rsidRPr="004A37B4">
        <w:rPr>
          <w:i/>
          <w:color w:val="000000"/>
        </w:rPr>
        <w:t xml:space="preserve">and acceptably inspected </w:t>
      </w:r>
      <w:r w:rsidR="002E1C2A" w:rsidRPr="004A37B4">
        <w:rPr>
          <w:i/>
          <w:color w:val="000000"/>
        </w:rPr>
        <w:t>(</w:t>
      </w:r>
      <w:r w:rsidR="00262D99">
        <w:rPr>
          <w:i/>
          <w:color w:val="000000"/>
        </w:rPr>
        <w:t xml:space="preserve">Planned or </w:t>
      </w:r>
      <w:r w:rsidR="002E1C2A" w:rsidRPr="004A37B4">
        <w:rPr>
          <w:i/>
          <w:color w:val="000000"/>
        </w:rPr>
        <w:t>Open CAPRs)</w:t>
      </w:r>
      <w:r w:rsidR="00565304" w:rsidRPr="004A37B4">
        <w:rPr>
          <w:i/>
          <w:color w:val="000000"/>
        </w:rPr>
        <w:t>.</w:t>
      </w:r>
      <w:r w:rsidR="00565304" w:rsidRPr="004A37B4">
        <w:rPr>
          <w:color w:val="000000"/>
        </w:rPr>
        <w:t xml:space="preserve">  [C4]</w:t>
      </w:r>
    </w:p>
    <w:p w14:paraId="224B150D" w14:textId="62AAAED2" w:rsidR="002C40E1" w:rsidRDefault="002C40E1" w:rsidP="002C40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247C0A4F" w14:textId="490198E9" w:rsidR="002C40E1" w:rsidRPr="004A37B4" w:rsidRDefault="002C40E1" w:rsidP="002C40E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rPr>
      </w:pPr>
    </w:p>
    <w:p w14:paraId="712E384D" w14:textId="48C64791" w:rsidR="00085AFF" w:rsidRDefault="00FB60FE" w:rsidP="000A4570">
      <w:pPr>
        <w:pStyle w:val="StyleHeading1"/>
      </w:pPr>
      <w:r w:rsidRPr="00732742">
        <w:t>95001-04</w:t>
      </w:r>
      <w:r w:rsidRPr="00732742">
        <w:tab/>
        <w:t>RESOURCE ESTIMATE</w:t>
      </w:r>
    </w:p>
    <w:p w14:paraId="79B467FA" w14:textId="1A12EA14" w:rsidR="002C40E1" w:rsidRPr="002C40E1" w:rsidRDefault="002C40E1" w:rsidP="002C40E1"/>
    <w:p w14:paraId="5B57F775" w14:textId="45A45190" w:rsidR="00C359AA" w:rsidRDefault="00B631FE" w:rsidP="002C40E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w:t>
      </w:r>
      <w:r w:rsidR="00647F79">
        <w:t>ompletion of</w:t>
      </w:r>
      <w:r w:rsidR="00FB60FE" w:rsidRPr="00E2380E">
        <w:t xml:space="preserve"> </w:t>
      </w:r>
      <w:r w:rsidR="00FB60FE" w:rsidRPr="008F2794">
        <w:t xml:space="preserve">this procedure </w:t>
      </w:r>
      <w:r w:rsidR="00002845">
        <w:t>is estimated to</w:t>
      </w:r>
      <w:r w:rsidR="00FB60FE" w:rsidRPr="008F2794">
        <w:t xml:space="preserve"> </w:t>
      </w:r>
      <w:r w:rsidR="00173A26">
        <w:t>require between</w:t>
      </w:r>
      <w:r w:rsidR="00200030" w:rsidRPr="00E2380E">
        <w:t xml:space="preserve"> </w:t>
      </w:r>
      <w:r w:rsidR="00BD0287">
        <w:t xml:space="preserve">16 </w:t>
      </w:r>
      <w:r w:rsidR="00173A26">
        <w:t>an</w:t>
      </w:r>
      <w:r w:rsidR="006F3420">
        <w:t>d</w:t>
      </w:r>
      <w:r w:rsidR="00BD0287">
        <w:t xml:space="preserve"> </w:t>
      </w:r>
      <w:r w:rsidR="00FB60FE" w:rsidRPr="008F2794">
        <w:t>40</w:t>
      </w:r>
      <w:r w:rsidR="008201AA" w:rsidRPr="00732742">
        <w:t> </w:t>
      </w:r>
      <w:r w:rsidR="00FB60FE" w:rsidRPr="008F2794">
        <w:t xml:space="preserve">hours for </w:t>
      </w:r>
      <w:r w:rsidR="004925E8" w:rsidRPr="008F2794">
        <w:t xml:space="preserve">one </w:t>
      </w:r>
      <w:r w:rsidR="00C55F2E" w:rsidRPr="008F2794">
        <w:t xml:space="preserve">white </w:t>
      </w:r>
      <w:r w:rsidR="00FB60FE" w:rsidRPr="008F2794">
        <w:t>issue</w:t>
      </w:r>
      <w:r w:rsidR="004925E8" w:rsidRPr="008F2794">
        <w:t xml:space="preserve"> and </w:t>
      </w:r>
      <w:r w:rsidR="00173A26">
        <w:t>between</w:t>
      </w:r>
      <w:r w:rsidR="00173A26" w:rsidRPr="00732742">
        <w:t xml:space="preserve"> </w:t>
      </w:r>
      <w:r w:rsidR="00BD0287">
        <w:t xml:space="preserve">80 </w:t>
      </w:r>
      <w:r w:rsidR="00173A26">
        <w:t>and</w:t>
      </w:r>
      <w:r w:rsidR="00BD0287" w:rsidRPr="00E2380E">
        <w:t xml:space="preserve"> </w:t>
      </w:r>
      <w:r w:rsidR="004925E8" w:rsidRPr="008F2794">
        <w:t>120 hours for two white issues</w:t>
      </w:r>
      <w:r w:rsidR="004462CA" w:rsidRPr="008F2794">
        <w:t>.</w:t>
      </w:r>
      <w:r w:rsidR="00B46372" w:rsidRPr="008F2794">
        <w:t xml:space="preserve">  </w:t>
      </w:r>
      <w:r w:rsidR="000A05D4">
        <w:t>IMC 2515</w:t>
      </w:r>
      <w:r w:rsidR="00606853">
        <w:t>-08</w:t>
      </w:r>
      <w:r w:rsidR="00700C3D">
        <w:t>.</w:t>
      </w:r>
      <w:r w:rsidR="00606853">
        <w:t>04</w:t>
      </w:r>
      <w:r w:rsidR="00882917">
        <w:t>,</w:t>
      </w:r>
      <w:r w:rsidR="00606853">
        <w:t xml:space="preserve"> “Completion of Inspection Procedures</w:t>
      </w:r>
      <w:r w:rsidR="00882917">
        <w:t>,</w:t>
      </w:r>
      <w:r w:rsidR="00606853">
        <w:t>” discuss</w:t>
      </w:r>
      <w:r w:rsidR="002A71A1">
        <w:t>es</w:t>
      </w:r>
      <w:r w:rsidR="00305593">
        <w:t xml:space="preserve"> the </w:t>
      </w:r>
      <w:r w:rsidR="006B6D85">
        <w:t xml:space="preserve">intent of </w:t>
      </w:r>
      <w:r w:rsidR="009057F8">
        <w:t xml:space="preserve">the </w:t>
      </w:r>
      <w:r w:rsidR="006B6D85">
        <w:t xml:space="preserve">inspection hours estimate.  </w:t>
      </w:r>
    </w:p>
    <w:p w14:paraId="4BD9EB7C" w14:textId="5D540EB1" w:rsidR="002C40E1" w:rsidRDefault="002C40E1" w:rsidP="002C40E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BC95A8" w14:textId="7CC4734A" w:rsidR="002C40E1" w:rsidRPr="000673FF" w:rsidRDefault="002C40E1" w:rsidP="002C40E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highlight w:val="yellow"/>
        </w:rPr>
      </w:pPr>
    </w:p>
    <w:p w14:paraId="506098E1" w14:textId="2FD27FD6" w:rsidR="00C359AA" w:rsidRDefault="004152B7">
      <w:pPr>
        <w:pStyle w:val="StyleHeading1"/>
      </w:pPr>
      <w:r w:rsidRPr="00732742">
        <w:t>95001-</w:t>
      </w:r>
      <w:r w:rsidR="007C482F" w:rsidRPr="00732742">
        <w:t>0</w:t>
      </w:r>
      <w:r w:rsidRPr="00732742">
        <w:t>5</w:t>
      </w:r>
      <w:r w:rsidRPr="00732742">
        <w:tab/>
        <w:t>PROCEDURE COMPLETION</w:t>
      </w:r>
    </w:p>
    <w:p w14:paraId="397F012B" w14:textId="77777777" w:rsidR="005826B9" w:rsidRDefault="005826B9" w:rsidP="000A4570">
      <w:pPr>
        <w:pStyle w:val="StyleHeading1"/>
      </w:pPr>
    </w:p>
    <w:p w14:paraId="4F175D25" w14:textId="4F92803F" w:rsidR="00B4341F" w:rsidRDefault="004152B7" w:rsidP="00B4341F">
      <w:pPr>
        <w:widowControl/>
        <w:autoSpaceDE/>
        <w:autoSpaceDN/>
        <w:adjustRightInd/>
        <w:rPr>
          <w:ins w:id="22" w:author="Telson, Ross" w:date="2021-06-24T12:59:00Z"/>
        </w:rPr>
      </w:pPr>
      <w:r w:rsidRPr="00732742">
        <w:rPr>
          <w:color w:val="000000"/>
        </w:rPr>
        <w:t xml:space="preserve">Meeting </w:t>
      </w:r>
      <w:ins w:id="23" w:author="Telson, Ross" w:date="2021-06-24T12:32:00Z">
        <w:r w:rsidR="000278D5">
          <w:rPr>
            <w:color w:val="000000"/>
          </w:rPr>
          <w:t>all of</w:t>
        </w:r>
        <w:r w:rsidR="000278D5" w:rsidRPr="00732742">
          <w:rPr>
            <w:color w:val="000000"/>
          </w:rPr>
          <w:t xml:space="preserve"> </w:t>
        </w:r>
      </w:ins>
      <w:r w:rsidRPr="00732742">
        <w:rPr>
          <w:color w:val="000000"/>
        </w:rPr>
        <w:t xml:space="preserve">the </w:t>
      </w:r>
      <w:r w:rsidR="002D2372" w:rsidRPr="00732742">
        <w:rPr>
          <w:color w:val="000000"/>
        </w:rPr>
        <w:t xml:space="preserve">inspection </w:t>
      </w:r>
      <w:r w:rsidRPr="00732742">
        <w:rPr>
          <w:color w:val="000000"/>
        </w:rPr>
        <w:t xml:space="preserve">objectives defined in </w:t>
      </w:r>
      <w:r w:rsidR="00761634" w:rsidRPr="00732742">
        <w:rPr>
          <w:color w:val="000000"/>
        </w:rPr>
        <w:t>S</w:t>
      </w:r>
      <w:r w:rsidRPr="00732742">
        <w:rPr>
          <w:color w:val="000000"/>
        </w:rPr>
        <w:t>ection</w:t>
      </w:r>
      <w:r w:rsidR="00761634" w:rsidRPr="00732742">
        <w:t> </w:t>
      </w:r>
      <w:r w:rsidRPr="00732742">
        <w:rPr>
          <w:color w:val="000000"/>
        </w:rPr>
        <w:t>95001-01</w:t>
      </w:r>
      <w:ins w:id="24" w:author="Telson, Ross" w:date="2021-06-24T12:32:00Z">
        <w:r w:rsidR="000278D5">
          <w:rPr>
            <w:color w:val="000000"/>
          </w:rPr>
          <w:t>, as implemented in accordance with the requirements of</w:t>
        </w:r>
      </w:ins>
      <w:r w:rsidR="003A44B9" w:rsidRPr="00732742">
        <w:rPr>
          <w:color w:val="000000"/>
        </w:rPr>
        <w:t xml:space="preserve"> Section 95001-02 </w:t>
      </w:r>
      <w:r w:rsidR="002D2372" w:rsidRPr="00732742">
        <w:rPr>
          <w:color w:val="000000"/>
        </w:rPr>
        <w:t>of this IP</w:t>
      </w:r>
      <w:ins w:id="25" w:author="Telson, Ross" w:date="2021-06-24T12:33:00Z">
        <w:r w:rsidR="000278D5">
          <w:rPr>
            <w:color w:val="000000"/>
          </w:rPr>
          <w:t xml:space="preserve">, </w:t>
        </w:r>
      </w:ins>
      <w:r w:rsidRPr="00732742">
        <w:rPr>
          <w:color w:val="000000"/>
        </w:rPr>
        <w:t>constitute</w:t>
      </w:r>
      <w:ins w:id="26" w:author="Arel, Madeleine" w:date="2021-08-18T09:00:00Z">
        <w:r w:rsidR="00AF4ADC">
          <w:rPr>
            <w:color w:val="000000"/>
          </w:rPr>
          <w:t>s</w:t>
        </w:r>
      </w:ins>
      <w:r w:rsidRPr="00732742">
        <w:rPr>
          <w:color w:val="000000"/>
        </w:rPr>
        <w:t xml:space="preserve"> </w:t>
      </w:r>
      <w:ins w:id="27" w:author="Telson, Ross" w:date="2021-06-24T12:56:00Z">
        <w:r w:rsidR="00B4341F">
          <w:rPr>
            <w:color w:val="000000"/>
          </w:rPr>
          <w:t xml:space="preserve">procedure </w:t>
        </w:r>
      </w:ins>
      <w:r w:rsidR="0048661F" w:rsidRPr="00732742">
        <w:rPr>
          <w:color w:val="000000"/>
        </w:rPr>
        <w:t>completion</w:t>
      </w:r>
      <w:r w:rsidRPr="00732742">
        <w:rPr>
          <w:color w:val="000000"/>
        </w:rPr>
        <w:t xml:space="preserve">. </w:t>
      </w:r>
      <w:r w:rsidR="002D2372" w:rsidRPr="00732742">
        <w:rPr>
          <w:color w:val="000000"/>
        </w:rPr>
        <w:t xml:space="preserve"> </w:t>
      </w:r>
      <w:ins w:id="28" w:author="Telson, Ross" w:date="2021-06-24T12:57:00Z">
        <w:r w:rsidR="00B4341F">
          <w:rPr>
            <w:color w:val="000000"/>
          </w:rPr>
          <w:t>F</w:t>
        </w:r>
      </w:ins>
      <w:r w:rsidR="00CE5866" w:rsidRPr="00732742">
        <w:rPr>
          <w:color w:val="000000"/>
        </w:rPr>
        <w:t xml:space="preserve">ailure to satisfy </w:t>
      </w:r>
      <w:ins w:id="29" w:author="Telson, Ross" w:date="2021-06-24T12:57:00Z">
        <w:r w:rsidR="00B4341F">
          <w:rPr>
            <w:color w:val="000000"/>
          </w:rPr>
          <w:t xml:space="preserve">any </w:t>
        </w:r>
      </w:ins>
      <w:r w:rsidR="00CE5866" w:rsidRPr="00732742">
        <w:rPr>
          <w:color w:val="000000"/>
        </w:rPr>
        <w:t xml:space="preserve">inspection objective </w:t>
      </w:r>
      <w:ins w:id="30" w:author="Telson, Ross" w:date="2021-06-24T12:57:00Z">
        <w:r w:rsidR="00B4341F">
          <w:rPr>
            <w:color w:val="000000"/>
          </w:rPr>
          <w:t>precludes completion of this procedure and</w:t>
        </w:r>
      </w:ins>
      <w:r w:rsidR="003A44B9" w:rsidRPr="00732742">
        <w:rPr>
          <w:color w:val="000000"/>
        </w:rPr>
        <w:t xml:space="preserve"> </w:t>
      </w:r>
      <w:r w:rsidR="00CE5866" w:rsidRPr="00732742">
        <w:rPr>
          <w:color w:val="000000"/>
        </w:rPr>
        <w:t xml:space="preserve">will </w:t>
      </w:r>
      <w:r w:rsidR="0094734E" w:rsidRPr="00732742">
        <w:rPr>
          <w:color w:val="000000"/>
        </w:rPr>
        <w:t xml:space="preserve">normally </w:t>
      </w:r>
      <w:r w:rsidR="00CE5866" w:rsidRPr="00732742">
        <w:rPr>
          <w:color w:val="000000"/>
        </w:rPr>
        <w:t xml:space="preserve">result in </w:t>
      </w:r>
      <w:r w:rsidR="0086125F" w:rsidRPr="00732742">
        <w:rPr>
          <w:color w:val="000000"/>
        </w:rPr>
        <w:t xml:space="preserve">a </w:t>
      </w:r>
      <w:r w:rsidR="00CE5866" w:rsidRPr="00732742">
        <w:rPr>
          <w:color w:val="000000"/>
        </w:rPr>
        <w:t xml:space="preserve">continued </w:t>
      </w:r>
      <w:r w:rsidR="0086125F" w:rsidRPr="00732742">
        <w:rPr>
          <w:color w:val="000000"/>
        </w:rPr>
        <w:t xml:space="preserve">or </w:t>
      </w:r>
      <w:r w:rsidR="00910495" w:rsidRPr="00732742">
        <w:rPr>
          <w:color w:val="000000"/>
        </w:rPr>
        <w:t xml:space="preserve">a </w:t>
      </w:r>
      <w:r w:rsidR="0086125F" w:rsidRPr="00732742">
        <w:rPr>
          <w:color w:val="000000"/>
        </w:rPr>
        <w:t xml:space="preserve">follow-up </w:t>
      </w:r>
      <w:r w:rsidR="00CE5866" w:rsidRPr="00732742">
        <w:rPr>
          <w:color w:val="000000"/>
        </w:rPr>
        <w:t>inspection under this IP</w:t>
      </w:r>
      <w:ins w:id="31" w:author="Telson, Ross" w:date="2021-06-24T12:57:00Z">
        <w:r w:rsidR="00B4341F">
          <w:rPr>
            <w:color w:val="000000"/>
          </w:rPr>
          <w:t>.</w:t>
        </w:r>
      </w:ins>
      <w:r w:rsidR="00CE5866" w:rsidRPr="00732742">
        <w:rPr>
          <w:color w:val="000000"/>
        </w:rPr>
        <w:t xml:space="preserve"> </w:t>
      </w:r>
      <w:ins w:id="32" w:author="Telson, Ross" w:date="2021-06-24T12:58:00Z">
        <w:r w:rsidR="00B4341F">
          <w:rPr>
            <w:color w:val="000000"/>
          </w:rPr>
          <w:t xml:space="preserve"> </w:t>
        </w:r>
        <w:r w:rsidR="00B4341F" w:rsidRPr="00DE7E57">
          <w:rPr>
            <w:color w:val="000000"/>
          </w:rPr>
          <w:t>See IMC 0305 for similar criteria regarding Action Matrix inputs.  IMC 2515, Appendix B, provides additional information.</w:t>
        </w:r>
      </w:ins>
      <w:ins w:id="33" w:author="Arel, Madeleine" w:date="2021-08-18T09:02:00Z">
        <w:r w:rsidR="000075AB">
          <w:rPr>
            <w:color w:val="000000"/>
          </w:rPr>
          <w:t xml:space="preserve">  </w:t>
        </w:r>
      </w:ins>
      <w:ins w:id="34" w:author="Telson, Ross" w:date="2021-06-24T12:59:00Z">
        <w:r w:rsidR="00B4341F" w:rsidRPr="00DE7E57">
          <w:rPr>
            <w:color w:val="000000"/>
          </w:rPr>
          <w:t>Document supplemental inspection results using the governance contained in IMC 0611 Appendix C</w:t>
        </w:r>
        <w:r w:rsidR="00B4341F" w:rsidRPr="00DE7E57">
          <w:t>, “Documenting Supplemental Inspections” and IMC 0611, “Power Reactor Inspection Reports.”</w:t>
        </w:r>
      </w:ins>
    </w:p>
    <w:p w14:paraId="7CC9E00C" w14:textId="51B62B4B" w:rsidR="002C40E1" w:rsidRDefault="002C40E1" w:rsidP="000A4570">
      <w:pPr>
        <w:widowControl/>
        <w:autoSpaceDE/>
        <w:autoSpaceDN/>
        <w:adjustRightInd/>
        <w:rPr>
          <w:color w:val="000000"/>
        </w:rPr>
      </w:pPr>
    </w:p>
    <w:p w14:paraId="466C24E8" w14:textId="66221C38" w:rsidR="002C40E1" w:rsidRDefault="002C40E1" w:rsidP="000A4570">
      <w:pPr>
        <w:widowControl/>
        <w:autoSpaceDE/>
        <w:autoSpaceDN/>
        <w:adjustRightInd/>
        <w:rPr>
          <w:rFonts w:cs="Times New Roman"/>
          <w:color w:val="000000"/>
          <w:szCs w:val="20"/>
        </w:rPr>
      </w:pPr>
    </w:p>
    <w:p w14:paraId="00C08000" w14:textId="3DD0A036" w:rsidR="004152B7" w:rsidRDefault="004152B7" w:rsidP="000A4570">
      <w:pPr>
        <w:pStyle w:val="StyleHeading1"/>
        <w:keepNext w:val="0"/>
      </w:pPr>
      <w:r w:rsidRPr="00732742">
        <w:t>95001-</w:t>
      </w:r>
      <w:r w:rsidR="007C482F" w:rsidRPr="00732742">
        <w:t>0</w:t>
      </w:r>
      <w:r w:rsidRPr="00732742">
        <w:t>6</w:t>
      </w:r>
      <w:r w:rsidRPr="00732742">
        <w:tab/>
        <w:t>REFERENCES</w:t>
      </w:r>
    </w:p>
    <w:p w14:paraId="079F1FD9" w14:textId="42E14611" w:rsidR="002C40E1" w:rsidRPr="002C40E1" w:rsidRDefault="002C40E1" w:rsidP="00777DAB"/>
    <w:p w14:paraId="289567BD" w14:textId="7E956E57" w:rsidR="00130700" w:rsidRDefault="00130700" w:rsidP="00777DAB">
      <w:pPr>
        <w:rPr>
          <w:color w:val="000000"/>
        </w:rPr>
      </w:pPr>
      <w:r w:rsidRPr="005769E1">
        <w:rPr>
          <w:color w:val="000000"/>
        </w:rPr>
        <w:t>IMC</w:t>
      </w:r>
      <w:r w:rsidR="00761634" w:rsidRPr="005769E1">
        <w:rPr>
          <w:color w:val="000000"/>
        </w:rPr>
        <w:t> </w:t>
      </w:r>
      <w:r w:rsidRPr="005769E1">
        <w:rPr>
          <w:color w:val="000000"/>
        </w:rPr>
        <w:t>0305</w:t>
      </w:r>
      <w:r w:rsidR="00CE5866" w:rsidRPr="005769E1">
        <w:rPr>
          <w:color w:val="000000"/>
        </w:rPr>
        <w:t>, “Operating Reactor Assessment Program”</w:t>
      </w:r>
    </w:p>
    <w:p w14:paraId="45B70DBF" w14:textId="0FA9A085" w:rsidR="002C40E1" w:rsidRPr="005769E1" w:rsidRDefault="002C40E1" w:rsidP="00777DAB">
      <w:pPr>
        <w:rPr>
          <w:color w:val="000000"/>
        </w:rPr>
      </w:pPr>
    </w:p>
    <w:p w14:paraId="13E2ACA2" w14:textId="1A9721E5" w:rsidR="001C1769" w:rsidRDefault="002723CF" w:rsidP="00777DAB">
      <w:pPr>
        <w:rPr>
          <w:color w:val="000000"/>
        </w:rPr>
      </w:pPr>
      <w:r w:rsidRPr="005769E1">
        <w:rPr>
          <w:color w:val="000000"/>
        </w:rPr>
        <w:t>IMC 0310, “</w:t>
      </w:r>
      <w:r w:rsidR="00B9358E" w:rsidRPr="005769E1">
        <w:rPr>
          <w:color w:val="000000"/>
        </w:rPr>
        <w:t xml:space="preserve">Aspects </w:t>
      </w:r>
      <w:r w:rsidR="00E05818" w:rsidRPr="005769E1">
        <w:rPr>
          <w:color w:val="000000"/>
        </w:rPr>
        <w:t>within</w:t>
      </w:r>
      <w:r w:rsidR="00B9358E" w:rsidRPr="005769E1">
        <w:rPr>
          <w:color w:val="000000"/>
        </w:rPr>
        <w:t xml:space="preserve"> </w:t>
      </w:r>
      <w:r w:rsidR="00645AC3" w:rsidRPr="005769E1">
        <w:rPr>
          <w:color w:val="000000"/>
        </w:rPr>
        <w:t xml:space="preserve">the </w:t>
      </w:r>
      <w:r w:rsidR="00B9358E" w:rsidRPr="005769E1">
        <w:rPr>
          <w:color w:val="000000"/>
        </w:rPr>
        <w:t>Cross-Cutting Areas</w:t>
      </w:r>
      <w:r w:rsidRPr="005769E1">
        <w:rPr>
          <w:color w:val="000000"/>
        </w:rPr>
        <w:t>”</w:t>
      </w:r>
    </w:p>
    <w:p w14:paraId="32FC08F0" w14:textId="797FC948" w:rsidR="002C40E1" w:rsidRPr="005769E1" w:rsidRDefault="002C40E1" w:rsidP="00382096">
      <w:pPr>
        <w:rPr>
          <w:color w:val="000000"/>
        </w:rPr>
      </w:pPr>
    </w:p>
    <w:p w14:paraId="7A058216" w14:textId="09EFA240" w:rsidR="009229EE" w:rsidRDefault="009229EE" w:rsidP="00382096">
      <w:pPr>
        <w:rPr>
          <w:color w:val="000000"/>
        </w:rPr>
      </w:pPr>
      <w:r w:rsidRPr="005769E1">
        <w:rPr>
          <w:color w:val="000000"/>
        </w:rPr>
        <w:t>IMC</w:t>
      </w:r>
      <w:r w:rsidR="00761634" w:rsidRPr="005769E1">
        <w:rPr>
          <w:color w:val="000000"/>
        </w:rPr>
        <w:t> </w:t>
      </w:r>
      <w:r w:rsidRPr="005769E1">
        <w:rPr>
          <w:color w:val="000000"/>
        </w:rPr>
        <w:t>0609, “Significance Determination Process”</w:t>
      </w:r>
    </w:p>
    <w:p w14:paraId="49303A88" w14:textId="3659CD7C" w:rsidR="002C40E1" w:rsidRPr="005769E1" w:rsidRDefault="002C40E1" w:rsidP="00382096">
      <w:pPr>
        <w:rPr>
          <w:color w:val="000000"/>
        </w:rPr>
      </w:pPr>
    </w:p>
    <w:p w14:paraId="405C91E2" w14:textId="5A423F9B" w:rsidR="00AD66DF" w:rsidRDefault="00AD66DF" w:rsidP="00382096">
      <w:pPr>
        <w:rPr>
          <w:color w:val="000000"/>
        </w:rPr>
      </w:pPr>
      <w:r w:rsidRPr="005769E1">
        <w:rPr>
          <w:color w:val="000000"/>
        </w:rPr>
        <w:t>IMC</w:t>
      </w:r>
      <w:r w:rsidR="0048227E" w:rsidRPr="005769E1">
        <w:rPr>
          <w:color w:val="000000"/>
        </w:rPr>
        <w:t> 0611, “Power Reactor Inspection Reports”</w:t>
      </w:r>
    </w:p>
    <w:p w14:paraId="3A8F1319" w14:textId="2E2CF17A" w:rsidR="002C40E1" w:rsidRPr="005769E1" w:rsidRDefault="002C40E1" w:rsidP="00382096">
      <w:pPr>
        <w:rPr>
          <w:color w:val="000000"/>
        </w:rPr>
      </w:pPr>
    </w:p>
    <w:p w14:paraId="3A5569BD" w14:textId="1DDC6E3E" w:rsidR="0048227E" w:rsidRDefault="0048227E" w:rsidP="00382096">
      <w:pPr>
        <w:rPr>
          <w:color w:val="000000"/>
        </w:rPr>
      </w:pPr>
      <w:r w:rsidRPr="005769E1">
        <w:rPr>
          <w:color w:val="000000"/>
        </w:rPr>
        <w:t>IMC 0611 A</w:t>
      </w:r>
      <w:r w:rsidR="003E7F50" w:rsidRPr="005769E1">
        <w:rPr>
          <w:color w:val="000000"/>
        </w:rPr>
        <w:t>ppendix</w:t>
      </w:r>
      <w:r w:rsidR="00D67087" w:rsidRPr="005769E1">
        <w:rPr>
          <w:color w:val="000000"/>
        </w:rPr>
        <w:t xml:space="preserve"> </w:t>
      </w:r>
      <w:r w:rsidR="00DE2A03" w:rsidRPr="005769E1">
        <w:rPr>
          <w:color w:val="000000"/>
        </w:rPr>
        <w:t>C,</w:t>
      </w:r>
      <w:r w:rsidR="00781EBC" w:rsidRPr="005769E1">
        <w:rPr>
          <w:color w:val="000000"/>
        </w:rPr>
        <w:t xml:space="preserve"> “</w:t>
      </w:r>
      <w:r w:rsidR="00B218F1" w:rsidRPr="005769E1">
        <w:rPr>
          <w:color w:val="000000"/>
        </w:rPr>
        <w:t>Documenting Supplemental Inspections</w:t>
      </w:r>
      <w:r w:rsidR="00781EBC" w:rsidRPr="005769E1">
        <w:rPr>
          <w:color w:val="000000"/>
        </w:rPr>
        <w:t>”</w:t>
      </w:r>
    </w:p>
    <w:p w14:paraId="2C7DF0EE" w14:textId="0D38B096" w:rsidR="002C40E1" w:rsidRPr="005769E1" w:rsidRDefault="002C40E1" w:rsidP="00382096">
      <w:pPr>
        <w:rPr>
          <w:color w:val="000000"/>
        </w:rPr>
      </w:pPr>
    </w:p>
    <w:p w14:paraId="79C63AF1" w14:textId="76909AF9" w:rsidR="00326E38" w:rsidRDefault="00326E38" w:rsidP="00382096">
      <w:pPr>
        <w:rPr>
          <w:color w:val="000000"/>
        </w:rPr>
      </w:pPr>
      <w:r w:rsidRPr="005769E1">
        <w:rPr>
          <w:color w:val="000000"/>
        </w:rPr>
        <w:t>IMC 0612, “</w:t>
      </w:r>
      <w:r w:rsidR="008125D4" w:rsidRPr="005769E1">
        <w:rPr>
          <w:color w:val="000000"/>
        </w:rPr>
        <w:t>Issue Screening</w:t>
      </w:r>
      <w:r w:rsidRPr="005769E1">
        <w:rPr>
          <w:color w:val="000000"/>
        </w:rPr>
        <w:t>”</w:t>
      </w:r>
    </w:p>
    <w:p w14:paraId="24962B5C" w14:textId="52DB271C" w:rsidR="002C40E1" w:rsidRPr="005769E1" w:rsidRDefault="002C40E1" w:rsidP="00382096">
      <w:pPr>
        <w:rPr>
          <w:color w:val="000000"/>
        </w:rPr>
      </w:pPr>
    </w:p>
    <w:p w14:paraId="5F7BF756" w14:textId="300A274A" w:rsidR="00A275EB" w:rsidRDefault="00A275EB" w:rsidP="00382096">
      <w:pPr>
        <w:rPr>
          <w:color w:val="000000"/>
        </w:rPr>
      </w:pPr>
      <w:r w:rsidRPr="005769E1">
        <w:rPr>
          <w:color w:val="000000"/>
        </w:rPr>
        <w:t>IMC 0612 Appendix </w:t>
      </w:r>
      <w:r w:rsidR="008125D4" w:rsidRPr="005769E1">
        <w:rPr>
          <w:color w:val="000000"/>
        </w:rPr>
        <w:t>B</w:t>
      </w:r>
      <w:r w:rsidRPr="005769E1">
        <w:rPr>
          <w:color w:val="000000"/>
        </w:rPr>
        <w:t>, “</w:t>
      </w:r>
      <w:r w:rsidR="00726AF6" w:rsidRPr="005769E1">
        <w:rPr>
          <w:color w:val="000000"/>
        </w:rPr>
        <w:t>Issue Screening</w:t>
      </w:r>
      <w:r w:rsidRPr="005769E1">
        <w:rPr>
          <w:color w:val="000000"/>
        </w:rPr>
        <w:t>”</w:t>
      </w:r>
    </w:p>
    <w:p w14:paraId="10920492" w14:textId="3C7834FD" w:rsidR="002C40E1" w:rsidRPr="005769E1" w:rsidRDefault="002C40E1" w:rsidP="00382096">
      <w:pPr>
        <w:rPr>
          <w:color w:val="000000"/>
        </w:rPr>
      </w:pPr>
    </w:p>
    <w:p w14:paraId="026B895D" w14:textId="4CC621D7" w:rsidR="004152B7" w:rsidRDefault="00CE5866" w:rsidP="00382096">
      <w:pPr>
        <w:rPr>
          <w:color w:val="000000"/>
        </w:rPr>
      </w:pPr>
      <w:r w:rsidRPr="005769E1">
        <w:rPr>
          <w:color w:val="000000"/>
        </w:rPr>
        <w:t>IMC</w:t>
      </w:r>
      <w:r w:rsidR="00761634" w:rsidRPr="005769E1">
        <w:rPr>
          <w:color w:val="000000"/>
        </w:rPr>
        <w:t> </w:t>
      </w:r>
      <w:r w:rsidRPr="005769E1">
        <w:rPr>
          <w:color w:val="000000"/>
        </w:rPr>
        <w:t>2515, “Light-Water Reactor Inspection Program - Operations Phase”</w:t>
      </w:r>
    </w:p>
    <w:p w14:paraId="680D15E9" w14:textId="6A95A340" w:rsidR="002C40E1" w:rsidRPr="005769E1" w:rsidRDefault="002C40E1" w:rsidP="00382096">
      <w:pPr>
        <w:rPr>
          <w:color w:val="000000"/>
        </w:rPr>
      </w:pPr>
    </w:p>
    <w:p w14:paraId="728165EF" w14:textId="590E7F8F" w:rsidR="00363478" w:rsidRDefault="00363478" w:rsidP="00382096">
      <w:pPr>
        <w:rPr>
          <w:color w:val="000000"/>
        </w:rPr>
      </w:pPr>
      <w:r w:rsidRPr="005769E1">
        <w:rPr>
          <w:color w:val="000000"/>
        </w:rPr>
        <w:t>IMC 2515 Appendix B, “Supplemental Inspection Program”</w:t>
      </w:r>
    </w:p>
    <w:p w14:paraId="1C406AB7" w14:textId="09A4CA2F" w:rsidR="002C40E1" w:rsidRPr="005769E1" w:rsidRDefault="002C40E1" w:rsidP="00382096">
      <w:pPr>
        <w:rPr>
          <w:color w:val="000000"/>
        </w:rPr>
      </w:pPr>
    </w:p>
    <w:p w14:paraId="69308805" w14:textId="6E4AB92E" w:rsidR="005A19AF" w:rsidRDefault="009625FF" w:rsidP="00382096">
      <w:pPr>
        <w:rPr>
          <w:color w:val="000000"/>
        </w:rPr>
      </w:pPr>
      <w:r w:rsidRPr="005769E1">
        <w:rPr>
          <w:color w:val="000000"/>
        </w:rPr>
        <w:t>IP</w:t>
      </w:r>
      <w:r w:rsidR="00761634" w:rsidRPr="005769E1">
        <w:rPr>
          <w:color w:val="000000"/>
        </w:rPr>
        <w:t> </w:t>
      </w:r>
      <w:r w:rsidRPr="005769E1">
        <w:rPr>
          <w:color w:val="000000"/>
        </w:rPr>
        <w:t>71152, “Problem Identification and Resolution”</w:t>
      </w:r>
    </w:p>
    <w:p w14:paraId="43AF1D96" w14:textId="11ED3130" w:rsidR="002C40E1" w:rsidRPr="005769E1" w:rsidRDefault="002C40E1" w:rsidP="00382096">
      <w:pPr>
        <w:rPr>
          <w:color w:val="000000"/>
        </w:rPr>
      </w:pPr>
    </w:p>
    <w:p w14:paraId="05DF24E0" w14:textId="300ED158" w:rsidR="000159E4" w:rsidRDefault="000159E4" w:rsidP="00382096">
      <w:pPr>
        <w:rPr>
          <w:color w:val="000000"/>
        </w:rPr>
      </w:pPr>
      <w:r w:rsidRPr="005769E1">
        <w:rPr>
          <w:color w:val="000000"/>
        </w:rPr>
        <w:t>IP</w:t>
      </w:r>
      <w:r w:rsidR="00761634" w:rsidRPr="005769E1">
        <w:rPr>
          <w:color w:val="000000"/>
        </w:rPr>
        <w:t> </w:t>
      </w:r>
      <w:r w:rsidRPr="005769E1">
        <w:rPr>
          <w:color w:val="000000"/>
        </w:rPr>
        <w:t>93002, “Managing Fatigue”</w:t>
      </w:r>
    </w:p>
    <w:p w14:paraId="4381EC3E" w14:textId="5384B62F" w:rsidR="002C40E1" w:rsidRPr="005769E1" w:rsidRDefault="002C40E1" w:rsidP="00382096">
      <w:pPr>
        <w:rPr>
          <w:color w:val="000000"/>
        </w:rPr>
      </w:pPr>
    </w:p>
    <w:p w14:paraId="5C965EEB" w14:textId="6A50E71B" w:rsidR="00103C41" w:rsidRDefault="003C260D" w:rsidP="00382096">
      <w:pPr>
        <w:rPr>
          <w:color w:val="000000"/>
        </w:rPr>
      </w:pPr>
      <w:r w:rsidRPr="005769E1">
        <w:rPr>
          <w:color w:val="000000"/>
        </w:rPr>
        <w:t>NUREG-2165, “Safety Culture Common Language”</w:t>
      </w:r>
    </w:p>
    <w:p w14:paraId="3CBED5D1" w14:textId="37915751" w:rsidR="002C40E1" w:rsidRDefault="002C40E1" w:rsidP="00D517AB">
      <w:pPr>
        <w:rPr>
          <w:color w:val="000000"/>
        </w:rPr>
      </w:pPr>
    </w:p>
    <w:p w14:paraId="0A8577AB" w14:textId="449871BB" w:rsidR="002C40E1" w:rsidRPr="005769E1" w:rsidRDefault="002C40E1" w:rsidP="002C40E1">
      <w:pPr>
        <w:rPr>
          <w:color w:val="000000"/>
        </w:rPr>
      </w:pPr>
    </w:p>
    <w:p w14:paraId="7866C32E" w14:textId="77777777" w:rsidR="00FB60FE" w:rsidRPr="00732742" w:rsidRDefault="00FB60FE" w:rsidP="000A45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732742">
        <w:rPr>
          <w:color w:val="000000"/>
        </w:rPr>
        <w:t>END</w:t>
      </w:r>
    </w:p>
    <w:p w14:paraId="677692D5" w14:textId="77777777" w:rsidR="00FB60FE" w:rsidRPr="00732742" w:rsidRDefault="00FB60FE" w:rsidP="002C40E1">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sectPr w:rsidR="00FB60FE" w:rsidRPr="00732742" w:rsidSect="00BA3913">
          <w:footerReference w:type="default" r:id="rId14"/>
          <w:type w:val="continuous"/>
          <w:pgSz w:w="12240" w:h="15840" w:code="1"/>
          <w:pgMar w:top="1440" w:right="1440" w:bottom="1440" w:left="1440" w:header="720" w:footer="720" w:gutter="0"/>
          <w:cols w:space="720"/>
          <w:noEndnote/>
          <w:docGrid w:linePitch="326"/>
        </w:sectPr>
      </w:pPr>
    </w:p>
    <w:p w14:paraId="4AEBF13C" w14:textId="77777777" w:rsidR="00FB60FE" w:rsidRPr="00732742" w:rsidRDefault="00E230A5" w:rsidP="002C40E1">
      <w:pPr>
        <w:pageBreakBefore/>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732742">
        <w:rPr>
          <w:color w:val="000000"/>
        </w:rPr>
        <w:lastRenderedPageBreak/>
        <w:t>Attachment</w:t>
      </w:r>
      <w:r w:rsidR="00C4535E" w:rsidRPr="00732742">
        <w:t> </w:t>
      </w:r>
      <w:r w:rsidRPr="00732742">
        <w:rPr>
          <w:color w:val="000000"/>
        </w:rPr>
        <w:t xml:space="preserve">1 – </w:t>
      </w:r>
      <w:r w:rsidR="00FB60FE" w:rsidRPr="00732742">
        <w:rPr>
          <w:color w:val="000000"/>
        </w:rPr>
        <w:t xml:space="preserve">Revision History </w:t>
      </w:r>
      <w:r w:rsidR="006E5610" w:rsidRPr="00732742">
        <w:rPr>
          <w:color w:val="000000"/>
        </w:rPr>
        <w:t>for</w:t>
      </w:r>
      <w:r w:rsidR="00FB60FE" w:rsidRPr="00732742">
        <w:rPr>
          <w:color w:val="000000"/>
        </w:rPr>
        <w:t xml:space="preserve"> IP</w:t>
      </w:r>
      <w:r w:rsidR="00C4535E" w:rsidRPr="00732742">
        <w:t> </w:t>
      </w:r>
      <w:r w:rsidR="00FB60FE" w:rsidRPr="00732742">
        <w:rPr>
          <w:color w:val="000000"/>
        </w:rPr>
        <w:t>95001</w:t>
      </w:r>
    </w:p>
    <w:p w14:paraId="58926E4D" w14:textId="77777777" w:rsidR="00FB60FE" w:rsidRPr="00732742" w:rsidRDefault="00FB60FE"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702"/>
        <w:gridCol w:w="5913"/>
        <w:gridCol w:w="1447"/>
        <w:gridCol w:w="2371"/>
      </w:tblGrid>
      <w:tr w:rsidR="00B24E54" w:rsidRPr="009C00B2" w14:paraId="29A2C3F7" w14:textId="77777777" w:rsidTr="00FD7486">
        <w:trPr>
          <w:tblHeader/>
        </w:trPr>
        <w:tc>
          <w:tcPr>
            <w:tcW w:w="1509" w:type="dxa"/>
            <w:tcBorders>
              <w:top w:val="single" w:sz="4" w:space="0" w:color="auto"/>
              <w:left w:val="single" w:sz="4" w:space="0" w:color="auto"/>
              <w:bottom w:val="single" w:sz="4" w:space="0" w:color="auto"/>
            </w:tcBorders>
            <w:tcMar>
              <w:top w:w="72" w:type="dxa"/>
              <w:left w:w="115" w:type="dxa"/>
              <w:bottom w:w="72" w:type="dxa"/>
              <w:right w:w="115" w:type="dxa"/>
            </w:tcMar>
          </w:tcPr>
          <w:p w14:paraId="0CEC3F3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Commitment Tracking Number</w:t>
            </w:r>
          </w:p>
        </w:tc>
        <w:tc>
          <w:tcPr>
            <w:tcW w:w="1693" w:type="dxa"/>
            <w:tcBorders>
              <w:top w:val="single" w:sz="4" w:space="0" w:color="auto"/>
              <w:bottom w:val="single" w:sz="4" w:space="0" w:color="auto"/>
            </w:tcBorders>
            <w:tcMar>
              <w:top w:w="72" w:type="dxa"/>
              <w:left w:w="115" w:type="dxa"/>
              <w:bottom w:w="72" w:type="dxa"/>
              <w:right w:w="115" w:type="dxa"/>
            </w:tcMar>
          </w:tcPr>
          <w:p w14:paraId="5E40EF06"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Accession Number</w:t>
            </w:r>
          </w:p>
          <w:p w14:paraId="7C1EAA2B"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Issue Date</w:t>
            </w:r>
          </w:p>
          <w:p w14:paraId="3F733087"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Change Notice</w:t>
            </w:r>
          </w:p>
        </w:tc>
        <w:tc>
          <w:tcPr>
            <w:tcW w:w="5882" w:type="dxa"/>
            <w:tcBorders>
              <w:top w:val="single" w:sz="4" w:space="0" w:color="auto"/>
              <w:bottom w:val="single" w:sz="4" w:space="0" w:color="auto"/>
            </w:tcBorders>
            <w:tcMar>
              <w:top w:w="72" w:type="dxa"/>
              <w:left w:w="115" w:type="dxa"/>
              <w:bottom w:w="72" w:type="dxa"/>
              <w:right w:w="115" w:type="dxa"/>
            </w:tcMar>
          </w:tcPr>
          <w:p w14:paraId="41197D17"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Description of Change</w:t>
            </w:r>
          </w:p>
          <w:p w14:paraId="09E0B13A"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c>
          <w:tcPr>
            <w:tcW w:w="1440" w:type="dxa"/>
            <w:tcBorders>
              <w:top w:val="single" w:sz="4" w:space="0" w:color="auto"/>
              <w:bottom w:val="single" w:sz="4" w:space="0" w:color="auto"/>
            </w:tcBorders>
            <w:tcMar>
              <w:top w:w="72" w:type="dxa"/>
              <w:left w:w="115" w:type="dxa"/>
              <w:bottom w:w="72" w:type="dxa"/>
              <w:right w:w="115" w:type="dxa"/>
            </w:tcMar>
          </w:tcPr>
          <w:p w14:paraId="0BFBB7B2"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rPr>
                <w:color w:val="000000"/>
              </w:rPr>
              <w:t>Description of Training Required and Completion Date</w:t>
            </w:r>
          </w:p>
        </w:tc>
        <w:tc>
          <w:tcPr>
            <w:tcW w:w="2359" w:type="dxa"/>
            <w:tcBorders>
              <w:top w:val="single" w:sz="4" w:space="0" w:color="auto"/>
              <w:bottom w:val="single" w:sz="4" w:space="0" w:color="auto"/>
              <w:right w:val="single" w:sz="4" w:space="0" w:color="auto"/>
            </w:tcBorders>
            <w:tcMar>
              <w:top w:w="72" w:type="dxa"/>
              <w:left w:w="115" w:type="dxa"/>
              <w:bottom w:w="72" w:type="dxa"/>
              <w:right w:w="115" w:type="dxa"/>
            </w:tcMar>
          </w:tcPr>
          <w:p w14:paraId="16893AD5" w14:textId="2BF4E6FD"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 xml:space="preserve">Comment </w:t>
            </w:r>
            <w:r>
              <w:rPr>
                <w:color w:val="000000"/>
              </w:rPr>
              <w:t xml:space="preserve">Resolution </w:t>
            </w:r>
            <w:r w:rsidRPr="00647718">
              <w:rPr>
                <w:color w:val="000000"/>
              </w:rPr>
              <w:t xml:space="preserve">and </w:t>
            </w:r>
            <w:r>
              <w:rPr>
                <w:color w:val="000000"/>
              </w:rPr>
              <w:t xml:space="preserve">Closed </w:t>
            </w:r>
            <w:r w:rsidRPr="00647718">
              <w:rPr>
                <w:color w:val="000000"/>
              </w:rPr>
              <w:t xml:space="preserve">Feedback </w:t>
            </w:r>
            <w:r>
              <w:rPr>
                <w:color w:val="000000"/>
              </w:rPr>
              <w:t>Form</w:t>
            </w:r>
            <w:r w:rsidRPr="00647718">
              <w:rPr>
                <w:color w:val="000000"/>
              </w:rPr>
              <w:t xml:space="preserve"> Accession Number</w:t>
            </w:r>
            <w:r w:rsidR="00B20ECE">
              <w:rPr>
                <w:color w:val="000000"/>
              </w:rPr>
              <w:t xml:space="preserve"> </w:t>
            </w:r>
            <w:r w:rsidRPr="00647718">
              <w:rPr>
                <w:color w:val="000000"/>
              </w:rPr>
              <w:t>(Pre-Decisional, Non-Public</w:t>
            </w:r>
            <w:r>
              <w:rPr>
                <w:color w:val="000000"/>
              </w:rPr>
              <w:t xml:space="preserve"> Information</w:t>
            </w:r>
            <w:r w:rsidRPr="00647718">
              <w:rPr>
                <w:color w:val="000000"/>
              </w:rPr>
              <w:t>)</w:t>
            </w:r>
          </w:p>
        </w:tc>
      </w:tr>
      <w:tr w:rsidR="00B24E54" w:rsidRPr="009C00B2" w14:paraId="3DF983C3" w14:textId="77777777" w:rsidTr="00FD7486">
        <w:tc>
          <w:tcPr>
            <w:tcW w:w="1509" w:type="dxa"/>
            <w:tcBorders>
              <w:top w:val="single" w:sz="4" w:space="0" w:color="auto"/>
              <w:left w:val="single" w:sz="4" w:space="0" w:color="auto"/>
            </w:tcBorders>
            <w:tcMar>
              <w:top w:w="72" w:type="dxa"/>
              <w:left w:w="115" w:type="dxa"/>
              <w:bottom w:w="72" w:type="dxa"/>
              <w:right w:w="115" w:type="dxa"/>
            </w:tcMar>
          </w:tcPr>
          <w:p w14:paraId="64449240"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Borders>
              <w:top w:val="single" w:sz="4" w:space="0" w:color="auto"/>
            </w:tcBorders>
            <w:tcMar>
              <w:top w:w="72" w:type="dxa"/>
              <w:left w:w="115" w:type="dxa"/>
              <w:bottom w:w="72" w:type="dxa"/>
              <w:right w:w="115" w:type="dxa"/>
            </w:tcMar>
          </w:tcPr>
          <w:p w14:paraId="35AB91F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04/03/00</w:t>
            </w:r>
          </w:p>
          <w:p w14:paraId="120AAB96"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15" w:history="1">
              <w:r w:rsidR="00B24E54" w:rsidRPr="00647718">
                <w:rPr>
                  <w:rStyle w:val="Hyperlink"/>
                </w:rPr>
                <w:t>CN 00-003</w:t>
              </w:r>
            </w:hyperlink>
          </w:p>
        </w:tc>
        <w:tc>
          <w:tcPr>
            <w:tcW w:w="5882" w:type="dxa"/>
            <w:tcBorders>
              <w:top w:val="single" w:sz="4" w:space="0" w:color="auto"/>
            </w:tcBorders>
            <w:tcMar>
              <w:top w:w="72" w:type="dxa"/>
              <w:left w:w="115" w:type="dxa"/>
              <w:bottom w:w="72" w:type="dxa"/>
              <w:right w:w="115" w:type="dxa"/>
            </w:tcMar>
          </w:tcPr>
          <w:p w14:paraId="3E655596"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Initial Issue.</w:t>
            </w:r>
          </w:p>
        </w:tc>
        <w:tc>
          <w:tcPr>
            <w:tcW w:w="1440" w:type="dxa"/>
            <w:tcBorders>
              <w:top w:val="single" w:sz="4" w:space="0" w:color="auto"/>
            </w:tcBorders>
            <w:tcMar>
              <w:top w:w="72" w:type="dxa"/>
              <w:left w:w="115" w:type="dxa"/>
              <w:bottom w:w="72" w:type="dxa"/>
              <w:right w:w="115" w:type="dxa"/>
            </w:tcMar>
          </w:tcPr>
          <w:p w14:paraId="509128E4"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t>Yes</w:t>
            </w:r>
          </w:p>
        </w:tc>
        <w:tc>
          <w:tcPr>
            <w:tcW w:w="2359" w:type="dxa"/>
            <w:tcBorders>
              <w:top w:val="single" w:sz="4" w:space="0" w:color="auto"/>
              <w:right w:val="single" w:sz="4" w:space="0" w:color="auto"/>
            </w:tcBorders>
            <w:tcMar>
              <w:top w:w="72" w:type="dxa"/>
              <w:left w:w="115" w:type="dxa"/>
              <w:bottom w:w="72" w:type="dxa"/>
              <w:right w:w="115" w:type="dxa"/>
            </w:tcMar>
          </w:tcPr>
          <w:p w14:paraId="6BDAA504"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B24E54" w:rsidRPr="009C00B2" w14:paraId="2EA5006B" w14:textId="77777777" w:rsidTr="00FD7486">
        <w:tc>
          <w:tcPr>
            <w:tcW w:w="1509" w:type="dxa"/>
            <w:tcBorders>
              <w:top w:val="single" w:sz="4" w:space="0" w:color="auto"/>
              <w:left w:val="single" w:sz="4" w:space="0" w:color="auto"/>
            </w:tcBorders>
            <w:tcMar>
              <w:top w:w="72" w:type="dxa"/>
              <w:left w:w="115" w:type="dxa"/>
              <w:bottom w:w="72" w:type="dxa"/>
              <w:right w:w="115" w:type="dxa"/>
            </w:tcMar>
          </w:tcPr>
          <w:p w14:paraId="2840ACA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Borders>
              <w:top w:val="single" w:sz="4" w:space="0" w:color="auto"/>
            </w:tcBorders>
            <w:tcMar>
              <w:top w:w="72" w:type="dxa"/>
              <w:left w:w="115" w:type="dxa"/>
              <w:bottom w:w="72" w:type="dxa"/>
              <w:right w:w="115" w:type="dxa"/>
            </w:tcMar>
          </w:tcPr>
          <w:p w14:paraId="542D44B5"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03/06/01</w:t>
            </w:r>
          </w:p>
          <w:p w14:paraId="67B1C81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A37CD">
              <w:t>CN 01-006</w:t>
            </w:r>
          </w:p>
        </w:tc>
        <w:tc>
          <w:tcPr>
            <w:tcW w:w="5882" w:type="dxa"/>
            <w:tcBorders>
              <w:top w:val="single" w:sz="4" w:space="0" w:color="auto"/>
            </w:tcBorders>
            <w:tcMar>
              <w:top w:w="72" w:type="dxa"/>
              <w:left w:w="115" w:type="dxa"/>
              <w:bottom w:w="72" w:type="dxa"/>
              <w:right w:w="115" w:type="dxa"/>
            </w:tcMar>
          </w:tcPr>
          <w:p w14:paraId="2A57041C"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Incorporated minor changes to better define "extent of condition" and to reference IMC 0610 guidance for documenting the results of the inspection.</w:t>
            </w:r>
          </w:p>
        </w:tc>
        <w:tc>
          <w:tcPr>
            <w:tcW w:w="1440" w:type="dxa"/>
            <w:tcBorders>
              <w:top w:val="single" w:sz="4" w:space="0" w:color="auto"/>
            </w:tcBorders>
            <w:tcMar>
              <w:top w:w="72" w:type="dxa"/>
              <w:left w:w="115" w:type="dxa"/>
              <w:bottom w:w="72" w:type="dxa"/>
              <w:right w:w="115" w:type="dxa"/>
            </w:tcMar>
          </w:tcPr>
          <w:p w14:paraId="67457E83"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647718">
              <w:t>No</w:t>
            </w:r>
          </w:p>
        </w:tc>
        <w:tc>
          <w:tcPr>
            <w:tcW w:w="2359" w:type="dxa"/>
            <w:tcBorders>
              <w:top w:val="single" w:sz="4" w:space="0" w:color="auto"/>
              <w:right w:val="single" w:sz="4" w:space="0" w:color="auto"/>
            </w:tcBorders>
            <w:tcMar>
              <w:top w:w="72" w:type="dxa"/>
              <w:left w:w="115" w:type="dxa"/>
              <w:bottom w:w="72" w:type="dxa"/>
              <w:right w:w="115" w:type="dxa"/>
            </w:tcMar>
          </w:tcPr>
          <w:p w14:paraId="70134758"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tc>
      </w:tr>
      <w:tr w:rsidR="00B24E54" w:rsidRPr="009C00B2" w14:paraId="3A5964CA" w14:textId="77777777" w:rsidTr="00FD7486">
        <w:tc>
          <w:tcPr>
            <w:tcW w:w="1509" w:type="dxa"/>
            <w:tcBorders>
              <w:top w:val="single" w:sz="4" w:space="0" w:color="auto"/>
              <w:left w:val="single" w:sz="4" w:space="0" w:color="auto"/>
            </w:tcBorders>
            <w:tcMar>
              <w:top w:w="72" w:type="dxa"/>
              <w:left w:w="115" w:type="dxa"/>
              <w:bottom w:w="72" w:type="dxa"/>
              <w:right w:w="115" w:type="dxa"/>
            </w:tcMar>
          </w:tcPr>
          <w:p w14:paraId="0B0DCFA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Borders>
              <w:top w:val="single" w:sz="4" w:space="0" w:color="auto"/>
            </w:tcBorders>
            <w:tcMar>
              <w:top w:w="72" w:type="dxa"/>
              <w:left w:w="115" w:type="dxa"/>
              <w:bottom w:w="72" w:type="dxa"/>
              <w:right w:w="115" w:type="dxa"/>
            </w:tcMar>
          </w:tcPr>
          <w:p w14:paraId="2BE512A4"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01/17/02</w:t>
            </w:r>
          </w:p>
          <w:p w14:paraId="0E08DB8C"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A37CD">
              <w:t>CN 02-001</w:t>
            </w:r>
          </w:p>
        </w:tc>
        <w:tc>
          <w:tcPr>
            <w:tcW w:w="5882" w:type="dxa"/>
            <w:tcBorders>
              <w:top w:val="single" w:sz="4" w:space="0" w:color="auto"/>
            </w:tcBorders>
            <w:tcMar>
              <w:top w:w="72" w:type="dxa"/>
              <w:left w:w="115" w:type="dxa"/>
              <w:bottom w:w="72" w:type="dxa"/>
              <w:right w:w="115" w:type="dxa"/>
            </w:tcMar>
          </w:tcPr>
          <w:p w14:paraId="04DB45A8"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Revised to include minor editorial changes.</w:t>
            </w:r>
          </w:p>
        </w:tc>
        <w:tc>
          <w:tcPr>
            <w:tcW w:w="1440" w:type="dxa"/>
            <w:tcBorders>
              <w:top w:val="single" w:sz="4" w:space="0" w:color="auto"/>
            </w:tcBorders>
            <w:tcMar>
              <w:top w:w="72" w:type="dxa"/>
              <w:left w:w="115" w:type="dxa"/>
              <w:bottom w:w="72" w:type="dxa"/>
              <w:right w:w="115" w:type="dxa"/>
            </w:tcMar>
          </w:tcPr>
          <w:p w14:paraId="6B0BEF8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647718">
              <w:t>No</w:t>
            </w:r>
          </w:p>
        </w:tc>
        <w:tc>
          <w:tcPr>
            <w:tcW w:w="2359" w:type="dxa"/>
            <w:tcBorders>
              <w:top w:val="single" w:sz="4" w:space="0" w:color="auto"/>
              <w:right w:val="single" w:sz="4" w:space="0" w:color="auto"/>
            </w:tcBorders>
            <w:tcMar>
              <w:top w:w="72" w:type="dxa"/>
              <w:left w:w="115" w:type="dxa"/>
              <w:bottom w:w="72" w:type="dxa"/>
              <w:right w:w="115" w:type="dxa"/>
            </w:tcMar>
          </w:tcPr>
          <w:p w14:paraId="43F21D43"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t>N/A</w:t>
            </w:r>
          </w:p>
        </w:tc>
      </w:tr>
      <w:tr w:rsidR="00B24E54" w:rsidRPr="009C00B2" w14:paraId="72C0B4FF" w14:textId="77777777" w:rsidTr="00FD7486">
        <w:tc>
          <w:tcPr>
            <w:tcW w:w="1509" w:type="dxa"/>
            <w:tcBorders>
              <w:top w:val="single" w:sz="4" w:space="0" w:color="auto"/>
              <w:left w:val="single" w:sz="4" w:space="0" w:color="auto"/>
            </w:tcBorders>
            <w:tcMar>
              <w:top w:w="72" w:type="dxa"/>
              <w:left w:w="115" w:type="dxa"/>
              <w:bottom w:w="72" w:type="dxa"/>
              <w:right w:w="115" w:type="dxa"/>
            </w:tcMar>
          </w:tcPr>
          <w:p w14:paraId="127C5DD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Borders>
              <w:top w:val="single" w:sz="4" w:space="0" w:color="auto"/>
            </w:tcBorders>
            <w:tcMar>
              <w:top w:w="72" w:type="dxa"/>
              <w:left w:w="115" w:type="dxa"/>
              <w:bottom w:w="72" w:type="dxa"/>
              <w:right w:w="115" w:type="dxa"/>
            </w:tcMar>
          </w:tcPr>
          <w:p w14:paraId="4829E83D"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16" w:history="1">
              <w:r w:rsidR="00B24E54" w:rsidRPr="00647718">
                <w:rPr>
                  <w:rStyle w:val="Hyperlink"/>
                </w:rPr>
                <w:t>ML031570251</w:t>
              </w:r>
            </w:hyperlink>
          </w:p>
          <w:p w14:paraId="0ABF36CB"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05/23/03</w:t>
            </w:r>
          </w:p>
          <w:p w14:paraId="64A5B9EC" w14:textId="77777777" w:rsidR="00B24E54" w:rsidRPr="00DA37CD"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03-016</w:t>
            </w:r>
          </w:p>
        </w:tc>
        <w:tc>
          <w:tcPr>
            <w:tcW w:w="5882" w:type="dxa"/>
            <w:tcBorders>
              <w:top w:val="single" w:sz="4" w:space="0" w:color="auto"/>
            </w:tcBorders>
            <w:tcMar>
              <w:top w:w="72" w:type="dxa"/>
              <w:left w:w="115" w:type="dxa"/>
              <w:bottom w:w="72" w:type="dxa"/>
              <w:right w:w="115" w:type="dxa"/>
            </w:tcMar>
          </w:tcPr>
          <w:p w14:paraId="44DA8B12"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Clarified guidance on extent of condition review and add guidance for evaluating whether credit should be given for "old design issues."</w:t>
            </w:r>
          </w:p>
        </w:tc>
        <w:tc>
          <w:tcPr>
            <w:tcW w:w="1440" w:type="dxa"/>
            <w:tcBorders>
              <w:top w:val="single" w:sz="4" w:space="0" w:color="auto"/>
            </w:tcBorders>
            <w:tcMar>
              <w:top w:w="72" w:type="dxa"/>
              <w:left w:w="115" w:type="dxa"/>
              <w:bottom w:w="72" w:type="dxa"/>
              <w:right w:w="115" w:type="dxa"/>
            </w:tcMar>
          </w:tcPr>
          <w:p w14:paraId="0F16007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647718">
              <w:t>No</w:t>
            </w:r>
          </w:p>
        </w:tc>
        <w:tc>
          <w:tcPr>
            <w:tcW w:w="2359" w:type="dxa"/>
            <w:tcBorders>
              <w:top w:val="single" w:sz="4" w:space="0" w:color="auto"/>
              <w:right w:val="single" w:sz="4" w:space="0" w:color="auto"/>
            </w:tcBorders>
            <w:tcMar>
              <w:top w:w="72" w:type="dxa"/>
              <w:left w:w="115" w:type="dxa"/>
              <w:bottom w:w="72" w:type="dxa"/>
              <w:right w:w="115" w:type="dxa"/>
            </w:tcMar>
          </w:tcPr>
          <w:p w14:paraId="5A1BACCA"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t>N/A</w:t>
            </w:r>
          </w:p>
        </w:tc>
      </w:tr>
      <w:tr w:rsidR="00B24E54" w:rsidRPr="009C00B2" w14:paraId="078B75ED" w14:textId="77777777" w:rsidTr="00FD7486">
        <w:tc>
          <w:tcPr>
            <w:tcW w:w="1509" w:type="dxa"/>
            <w:tcBorders>
              <w:top w:val="single" w:sz="4" w:space="0" w:color="auto"/>
              <w:left w:val="single" w:sz="4" w:space="0" w:color="auto"/>
            </w:tcBorders>
            <w:tcMar>
              <w:top w:w="72" w:type="dxa"/>
              <w:left w:w="115" w:type="dxa"/>
              <w:bottom w:w="72" w:type="dxa"/>
              <w:right w:w="115" w:type="dxa"/>
            </w:tcMar>
          </w:tcPr>
          <w:p w14:paraId="65EC7EE4"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C1</w:t>
            </w:r>
          </w:p>
        </w:tc>
        <w:tc>
          <w:tcPr>
            <w:tcW w:w="1693" w:type="dxa"/>
            <w:tcBorders>
              <w:top w:val="single" w:sz="4" w:space="0" w:color="auto"/>
            </w:tcBorders>
            <w:tcMar>
              <w:top w:w="72" w:type="dxa"/>
              <w:left w:w="115" w:type="dxa"/>
              <w:bottom w:w="72" w:type="dxa"/>
              <w:right w:w="115" w:type="dxa"/>
            </w:tcMar>
          </w:tcPr>
          <w:p w14:paraId="3CCCCC2B"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hyperlink r:id="rId17" w:history="1">
              <w:r w:rsidR="00B24E54" w:rsidRPr="00647718">
                <w:rPr>
                  <w:rStyle w:val="Hyperlink"/>
                </w:rPr>
                <w:t>ML061560516</w:t>
              </w:r>
            </w:hyperlink>
          </w:p>
          <w:p w14:paraId="17C15136"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06/22/06</w:t>
            </w:r>
          </w:p>
          <w:p w14:paraId="6E5531F2"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37CD">
              <w:t>CN-06-015</w:t>
            </w:r>
          </w:p>
          <w:p w14:paraId="556A0CF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5882" w:type="dxa"/>
            <w:tcBorders>
              <w:top w:val="single" w:sz="4" w:space="0" w:color="auto"/>
            </w:tcBorders>
            <w:tcMar>
              <w:top w:w="72" w:type="dxa"/>
              <w:left w:w="115" w:type="dxa"/>
              <w:bottom w:w="72" w:type="dxa"/>
              <w:right w:w="115" w:type="dxa"/>
            </w:tcMar>
          </w:tcPr>
          <w:p w14:paraId="608164A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Incorporate safety culture initiatives described in</w:t>
            </w:r>
            <w:r>
              <w:rPr>
                <w:color w:val="000000"/>
              </w:rPr>
              <w:t xml:space="preserve"> </w:t>
            </w:r>
            <w:r w:rsidRPr="00647718">
              <w:rPr>
                <w:color w:val="000000"/>
              </w:rPr>
              <w:t>Staff Requirements - SECY-04-0111 – “Recommended Staff Actions Regarding Agency Guidance in the Areas of Safety Conscious Work Environment and Safety Culture" dated August 30, 2004</w:t>
            </w:r>
            <w:r w:rsidRPr="00647718">
              <w:t>.</w:t>
            </w:r>
          </w:p>
        </w:tc>
        <w:tc>
          <w:tcPr>
            <w:tcW w:w="1440" w:type="dxa"/>
            <w:tcBorders>
              <w:top w:val="single" w:sz="4" w:space="0" w:color="auto"/>
            </w:tcBorders>
            <w:tcMar>
              <w:top w:w="72" w:type="dxa"/>
              <w:left w:w="115" w:type="dxa"/>
              <w:bottom w:w="72" w:type="dxa"/>
              <w:right w:w="115" w:type="dxa"/>
            </w:tcMar>
          </w:tcPr>
          <w:p w14:paraId="5F00637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647718">
              <w:rPr>
                <w:color w:val="000000"/>
              </w:rPr>
              <w:t>Yes</w:t>
            </w:r>
          </w:p>
          <w:p w14:paraId="2CF3C609"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rPr>
                <w:color w:val="000000"/>
              </w:rPr>
              <w:t>07/01/06</w:t>
            </w:r>
          </w:p>
        </w:tc>
        <w:tc>
          <w:tcPr>
            <w:tcW w:w="2359" w:type="dxa"/>
            <w:tcBorders>
              <w:top w:val="single" w:sz="4" w:space="0" w:color="auto"/>
              <w:right w:val="single" w:sz="4" w:space="0" w:color="auto"/>
            </w:tcBorders>
            <w:tcMar>
              <w:top w:w="72" w:type="dxa"/>
              <w:left w:w="115" w:type="dxa"/>
              <w:bottom w:w="72" w:type="dxa"/>
              <w:right w:w="115" w:type="dxa"/>
            </w:tcMar>
          </w:tcPr>
          <w:p w14:paraId="1F0114E6"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18" w:history="1">
              <w:r w:rsidR="00B24E54" w:rsidRPr="00647718">
                <w:rPr>
                  <w:rStyle w:val="Hyperlink"/>
                </w:rPr>
                <w:t>ML061570117</w:t>
              </w:r>
            </w:hyperlink>
          </w:p>
        </w:tc>
      </w:tr>
      <w:tr w:rsidR="00B24E54" w:rsidRPr="009C00B2" w14:paraId="28E13E23" w14:textId="77777777" w:rsidTr="00FD7486">
        <w:tc>
          <w:tcPr>
            <w:tcW w:w="1509" w:type="dxa"/>
            <w:tcBorders>
              <w:left w:val="single" w:sz="4" w:space="0" w:color="auto"/>
            </w:tcBorders>
            <w:tcMar>
              <w:top w:w="72" w:type="dxa"/>
              <w:left w:w="115" w:type="dxa"/>
              <w:bottom w:w="72" w:type="dxa"/>
              <w:right w:w="115" w:type="dxa"/>
            </w:tcMar>
          </w:tcPr>
          <w:p w14:paraId="0C37CBA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Mar>
              <w:top w:w="72" w:type="dxa"/>
              <w:left w:w="115" w:type="dxa"/>
              <w:bottom w:w="72" w:type="dxa"/>
              <w:right w:w="115" w:type="dxa"/>
            </w:tcMar>
          </w:tcPr>
          <w:p w14:paraId="538DB018"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hyperlink r:id="rId19" w:history="1">
              <w:r w:rsidR="00B24E54" w:rsidRPr="00647718">
                <w:rPr>
                  <w:rStyle w:val="Hyperlink"/>
                </w:rPr>
                <w:t>ML062890448</w:t>
              </w:r>
            </w:hyperlink>
          </w:p>
          <w:p w14:paraId="7DA97968"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10/16/06</w:t>
            </w:r>
          </w:p>
          <w:p w14:paraId="69A3922D"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37CD">
              <w:t>CN-06-027</w:t>
            </w:r>
          </w:p>
        </w:tc>
        <w:tc>
          <w:tcPr>
            <w:tcW w:w="5882" w:type="dxa"/>
            <w:tcMar>
              <w:top w:w="72" w:type="dxa"/>
              <w:left w:w="115" w:type="dxa"/>
              <w:bottom w:w="72" w:type="dxa"/>
              <w:right w:w="115" w:type="dxa"/>
            </w:tcMar>
          </w:tcPr>
          <w:p w14:paraId="432BAAE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This IMC has been revised to incorporate comments from the Commission in which the term public confidence has been change to openness</w:t>
            </w:r>
          </w:p>
        </w:tc>
        <w:tc>
          <w:tcPr>
            <w:tcW w:w="1440" w:type="dxa"/>
            <w:tcMar>
              <w:top w:w="72" w:type="dxa"/>
              <w:left w:w="115" w:type="dxa"/>
              <w:bottom w:w="72" w:type="dxa"/>
              <w:right w:w="115" w:type="dxa"/>
            </w:tcMar>
          </w:tcPr>
          <w:p w14:paraId="7D474E1B"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t>No</w:t>
            </w:r>
          </w:p>
        </w:tc>
        <w:tc>
          <w:tcPr>
            <w:tcW w:w="2359" w:type="dxa"/>
            <w:tcBorders>
              <w:right w:val="single" w:sz="4" w:space="0" w:color="auto"/>
            </w:tcBorders>
            <w:tcMar>
              <w:top w:w="72" w:type="dxa"/>
              <w:left w:w="115" w:type="dxa"/>
              <w:bottom w:w="72" w:type="dxa"/>
              <w:right w:w="115" w:type="dxa"/>
            </w:tcMar>
          </w:tcPr>
          <w:p w14:paraId="338C4FE1"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N/A</w:t>
            </w:r>
          </w:p>
        </w:tc>
      </w:tr>
      <w:tr w:rsidR="00B24E54" w:rsidRPr="009C00B2" w14:paraId="386D4FCC" w14:textId="77777777" w:rsidTr="00FD7486">
        <w:tc>
          <w:tcPr>
            <w:tcW w:w="1509" w:type="dxa"/>
            <w:tcBorders>
              <w:left w:val="single" w:sz="4" w:space="0" w:color="auto"/>
            </w:tcBorders>
            <w:tcMar>
              <w:top w:w="72" w:type="dxa"/>
              <w:left w:w="115" w:type="dxa"/>
              <w:bottom w:w="72" w:type="dxa"/>
              <w:right w:w="115" w:type="dxa"/>
            </w:tcMar>
          </w:tcPr>
          <w:p w14:paraId="64197E8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Mar>
              <w:top w:w="72" w:type="dxa"/>
              <w:left w:w="115" w:type="dxa"/>
              <w:bottom w:w="72" w:type="dxa"/>
              <w:right w:w="115" w:type="dxa"/>
            </w:tcMar>
          </w:tcPr>
          <w:p w14:paraId="4119167B"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hyperlink r:id="rId20" w:history="1">
              <w:r w:rsidR="00B24E54" w:rsidRPr="00647718">
                <w:rPr>
                  <w:rStyle w:val="Hyperlink"/>
                </w:rPr>
                <w:t>ML080040263</w:t>
              </w:r>
            </w:hyperlink>
          </w:p>
          <w:p w14:paraId="7A80410D"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04/09/09</w:t>
            </w:r>
          </w:p>
          <w:p w14:paraId="254C7DCB"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A37CD">
              <w:t>CN 09-011</w:t>
            </w:r>
          </w:p>
        </w:tc>
        <w:tc>
          <w:tcPr>
            <w:tcW w:w="5882" w:type="dxa"/>
            <w:tcMar>
              <w:top w:w="72" w:type="dxa"/>
              <w:left w:w="115" w:type="dxa"/>
              <w:bottom w:w="72" w:type="dxa"/>
              <w:right w:w="115" w:type="dxa"/>
            </w:tcMar>
          </w:tcPr>
          <w:p w14:paraId="0282A825"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rPr>
                <w:color w:val="000000"/>
              </w:rPr>
              <w:t xml:space="preserve">This IP has been revised to address the following ROP feedback forms: 95001-1121, 95001-1122, 95001-1123, 95001-1126, 95001-1127, 95001-1133, and 95001-1243.  This revision: clarifies that all safety culture components should be considered; removes discussion pertaining to PI fault hours and NEI 99-02; updates the NRC’s goals to </w:t>
            </w:r>
            <w:r w:rsidRPr="00647718">
              <w:rPr>
                <w:color w:val="000000"/>
              </w:rPr>
              <w:lastRenderedPageBreak/>
              <w:t>reflect the Strategic Plan for FY 2008-2013; references IMC 0612 for documentation guidance; updates old design issue guidance; clarifies expansion of the IP; adds guidance to follow-up on NOVs; and expands the list of root cause evaluation methods.</w:t>
            </w:r>
          </w:p>
        </w:tc>
        <w:tc>
          <w:tcPr>
            <w:tcW w:w="1440" w:type="dxa"/>
            <w:tcMar>
              <w:top w:w="72" w:type="dxa"/>
              <w:left w:w="115" w:type="dxa"/>
              <w:bottom w:w="72" w:type="dxa"/>
              <w:right w:w="115" w:type="dxa"/>
            </w:tcMar>
          </w:tcPr>
          <w:p w14:paraId="69794D49"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lastRenderedPageBreak/>
              <w:t>No</w:t>
            </w:r>
          </w:p>
          <w:p w14:paraId="6D96CC0D"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c>
        <w:tc>
          <w:tcPr>
            <w:tcW w:w="2359" w:type="dxa"/>
            <w:tcBorders>
              <w:right w:val="single" w:sz="4" w:space="0" w:color="auto"/>
            </w:tcBorders>
            <w:tcMar>
              <w:top w:w="72" w:type="dxa"/>
              <w:left w:w="115" w:type="dxa"/>
              <w:bottom w:w="72" w:type="dxa"/>
              <w:right w:w="115" w:type="dxa"/>
            </w:tcMar>
          </w:tcPr>
          <w:p w14:paraId="4D1EFA18"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1" w:history="1">
              <w:r w:rsidR="00B24E54" w:rsidRPr="00647718">
                <w:rPr>
                  <w:rStyle w:val="Hyperlink"/>
                </w:rPr>
                <w:t>ML083220122</w:t>
              </w:r>
            </w:hyperlink>
          </w:p>
        </w:tc>
      </w:tr>
      <w:tr w:rsidR="00B24E54" w:rsidRPr="009C00B2" w14:paraId="0D0D803D" w14:textId="77777777" w:rsidTr="00FD7486">
        <w:tc>
          <w:tcPr>
            <w:tcW w:w="1509" w:type="dxa"/>
            <w:tcBorders>
              <w:left w:val="single" w:sz="4" w:space="0" w:color="auto"/>
            </w:tcBorders>
            <w:tcMar>
              <w:top w:w="72" w:type="dxa"/>
              <w:left w:w="115" w:type="dxa"/>
              <w:bottom w:w="72" w:type="dxa"/>
              <w:right w:w="115" w:type="dxa"/>
            </w:tcMar>
          </w:tcPr>
          <w:p w14:paraId="549B2039"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Mar>
              <w:top w:w="72" w:type="dxa"/>
              <w:left w:w="115" w:type="dxa"/>
              <w:bottom w:w="72" w:type="dxa"/>
              <w:right w:w="115" w:type="dxa"/>
            </w:tcMar>
          </w:tcPr>
          <w:p w14:paraId="5E2FFFC0"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hyperlink r:id="rId22" w:history="1">
              <w:r w:rsidR="00B24E54" w:rsidRPr="00647718">
                <w:rPr>
                  <w:rStyle w:val="Hyperlink"/>
                </w:rPr>
                <w:t>ML092680661</w:t>
              </w:r>
            </w:hyperlink>
          </w:p>
          <w:p w14:paraId="727348C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11/09/09</w:t>
            </w:r>
          </w:p>
          <w:p w14:paraId="4BBD01CB"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37CD">
              <w:t>CN 09-026</w:t>
            </w:r>
          </w:p>
        </w:tc>
        <w:tc>
          <w:tcPr>
            <w:tcW w:w="5882" w:type="dxa"/>
            <w:tcMar>
              <w:top w:w="72" w:type="dxa"/>
              <w:left w:w="115" w:type="dxa"/>
              <w:bottom w:w="72" w:type="dxa"/>
              <w:right w:w="115" w:type="dxa"/>
            </w:tcMar>
          </w:tcPr>
          <w:p w14:paraId="2CFAA56F"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Added reference to IP</w:t>
            </w:r>
            <w:r w:rsidRPr="00647718">
              <w:t> </w:t>
            </w:r>
            <w:r w:rsidRPr="00647718">
              <w:rPr>
                <w:color w:val="000000"/>
              </w:rPr>
              <w:t>93002, “Managing Fatigue”</w:t>
            </w:r>
          </w:p>
        </w:tc>
        <w:tc>
          <w:tcPr>
            <w:tcW w:w="1440" w:type="dxa"/>
            <w:tcMar>
              <w:top w:w="72" w:type="dxa"/>
              <w:left w:w="115" w:type="dxa"/>
              <w:bottom w:w="72" w:type="dxa"/>
              <w:right w:w="115" w:type="dxa"/>
            </w:tcMar>
          </w:tcPr>
          <w:p w14:paraId="26A96140"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t>No</w:t>
            </w:r>
          </w:p>
        </w:tc>
        <w:tc>
          <w:tcPr>
            <w:tcW w:w="2359" w:type="dxa"/>
            <w:tcBorders>
              <w:right w:val="single" w:sz="4" w:space="0" w:color="auto"/>
            </w:tcBorders>
            <w:tcMar>
              <w:top w:w="72" w:type="dxa"/>
              <w:left w:w="115" w:type="dxa"/>
              <w:bottom w:w="72" w:type="dxa"/>
              <w:right w:w="115" w:type="dxa"/>
            </w:tcMar>
          </w:tcPr>
          <w:p w14:paraId="4B04AA7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47718">
              <w:rPr>
                <w:color w:val="000000"/>
              </w:rPr>
              <w:t>N/A</w:t>
            </w:r>
          </w:p>
        </w:tc>
      </w:tr>
      <w:tr w:rsidR="00B24E54" w:rsidRPr="009C00B2" w14:paraId="0F6A073D" w14:textId="77777777" w:rsidTr="00FD7486">
        <w:tc>
          <w:tcPr>
            <w:tcW w:w="1509" w:type="dxa"/>
            <w:tcBorders>
              <w:left w:val="single" w:sz="4" w:space="0" w:color="auto"/>
            </w:tcBorders>
            <w:tcMar>
              <w:top w:w="72" w:type="dxa"/>
              <w:left w:w="115" w:type="dxa"/>
              <w:bottom w:w="72" w:type="dxa"/>
              <w:right w:w="115" w:type="dxa"/>
            </w:tcMar>
          </w:tcPr>
          <w:p w14:paraId="59FD5D2E"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N/A</w:t>
            </w:r>
          </w:p>
        </w:tc>
        <w:tc>
          <w:tcPr>
            <w:tcW w:w="1693" w:type="dxa"/>
            <w:tcMar>
              <w:top w:w="72" w:type="dxa"/>
              <w:left w:w="115" w:type="dxa"/>
              <w:bottom w:w="72" w:type="dxa"/>
              <w:right w:w="115" w:type="dxa"/>
            </w:tcMar>
          </w:tcPr>
          <w:p w14:paraId="67EC9051"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3" w:history="1">
              <w:r w:rsidR="00B24E54" w:rsidRPr="00647718">
                <w:rPr>
                  <w:rStyle w:val="Hyperlink"/>
                </w:rPr>
                <w:t>ML102020522</w:t>
              </w:r>
            </w:hyperlink>
          </w:p>
          <w:p w14:paraId="79694EC3"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02/09/11</w:t>
            </w:r>
          </w:p>
          <w:p w14:paraId="57FF78CA"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A37CD">
              <w:t>CN 11-001</w:t>
            </w:r>
          </w:p>
        </w:tc>
        <w:tc>
          <w:tcPr>
            <w:tcW w:w="5882" w:type="dxa"/>
            <w:tcMar>
              <w:top w:w="72" w:type="dxa"/>
              <w:left w:w="115" w:type="dxa"/>
              <w:bottom w:w="72" w:type="dxa"/>
              <w:right w:w="115" w:type="dxa"/>
            </w:tcMar>
          </w:tcPr>
          <w:p w14:paraId="7EC9B139"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47718">
              <w:t xml:space="preserve">Defined procedure completion criteria </w:t>
            </w:r>
            <w:r w:rsidRPr="00647718">
              <w:rPr>
                <w:color w:val="000000"/>
              </w:rPr>
              <w:t>and added reference section</w:t>
            </w:r>
            <w:r w:rsidRPr="00647718">
              <w:t>.  Reworded for clarity (</w:t>
            </w:r>
            <w:r w:rsidRPr="00647718">
              <w:rPr>
                <w:color w:val="000000"/>
              </w:rPr>
              <w:t xml:space="preserve">feedback form </w:t>
            </w:r>
            <w:r w:rsidRPr="00647718">
              <w:t>95001-1534).  Added guidance for issuing inspection reports for held open and parallel PI findings.</w:t>
            </w:r>
          </w:p>
        </w:tc>
        <w:tc>
          <w:tcPr>
            <w:tcW w:w="1440" w:type="dxa"/>
            <w:tcMar>
              <w:top w:w="72" w:type="dxa"/>
              <w:left w:w="115" w:type="dxa"/>
              <w:bottom w:w="72" w:type="dxa"/>
              <w:right w:w="115" w:type="dxa"/>
            </w:tcMar>
          </w:tcPr>
          <w:p w14:paraId="1AA0E1BA" w14:textId="77777777" w:rsidR="00B24E54" w:rsidRPr="00647718"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47718">
              <w:t>No</w:t>
            </w:r>
          </w:p>
        </w:tc>
        <w:tc>
          <w:tcPr>
            <w:tcW w:w="2359" w:type="dxa"/>
            <w:tcBorders>
              <w:right w:val="single" w:sz="4" w:space="0" w:color="auto"/>
            </w:tcBorders>
            <w:tcMar>
              <w:top w:w="72" w:type="dxa"/>
              <w:left w:w="115" w:type="dxa"/>
              <w:bottom w:w="72" w:type="dxa"/>
              <w:right w:w="115" w:type="dxa"/>
            </w:tcMar>
          </w:tcPr>
          <w:p w14:paraId="29006687" w14:textId="77777777" w:rsidR="00B24E54" w:rsidRPr="0064771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4" w:history="1">
              <w:r w:rsidR="00B24E54" w:rsidRPr="00647718">
                <w:rPr>
                  <w:rStyle w:val="Hyperlink"/>
                </w:rPr>
                <w:t>ML110120516</w:t>
              </w:r>
            </w:hyperlink>
          </w:p>
        </w:tc>
      </w:tr>
      <w:tr w:rsidR="00B24E54" w:rsidRPr="009C00B2" w14:paraId="59B89AB1" w14:textId="77777777" w:rsidTr="00FD7486">
        <w:tc>
          <w:tcPr>
            <w:tcW w:w="1509" w:type="dxa"/>
            <w:tcBorders>
              <w:left w:val="single" w:sz="4" w:space="0" w:color="auto"/>
            </w:tcBorders>
            <w:tcMar>
              <w:top w:w="72" w:type="dxa"/>
              <w:left w:w="115" w:type="dxa"/>
              <w:bottom w:w="72" w:type="dxa"/>
              <w:right w:w="115" w:type="dxa"/>
            </w:tcMar>
          </w:tcPr>
          <w:p w14:paraId="71A4597E"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00B2">
              <w:t>C2</w:t>
            </w:r>
          </w:p>
        </w:tc>
        <w:tc>
          <w:tcPr>
            <w:tcW w:w="1693" w:type="dxa"/>
            <w:tcMar>
              <w:top w:w="72" w:type="dxa"/>
              <w:left w:w="115" w:type="dxa"/>
              <w:bottom w:w="72" w:type="dxa"/>
              <w:right w:w="115" w:type="dxa"/>
            </w:tcMar>
          </w:tcPr>
          <w:p w14:paraId="490A28AA" w14:textId="77777777" w:rsidR="00B24E54" w:rsidRPr="009C00B2"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5" w:history="1">
              <w:r w:rsidR="00B24E54" w:rsidRPr="009C00B2">
                <w:rPr>
                  <w:rStyle w:val="Hyperlink"/>
                </w:rPr>
                <w:t>ML15223B348</w:t>
              </w:r>
            </w:hyperlink>
          </w:p>
          <w:p w14:paraId="25C6DF32"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08/24/16</w:t>
            </w:r>
            <w:r w:rsidRPr="009C00B2">
              <w:br/>
              <w:t>CN 16-</w:t>
            </w:r>
            <w:r>
              <w:t>021</w:t>
            </w:r>
          </w:p>
        </w:tc>
        <w:tc>
          <w:tcPr>
            <w:tcW w:w="5882" w:type="dxa"/>
            <w:tcMar>
              <w:top w:w="72" w:type="dxa"/>
              <w:left w:w="115" w:type="dxa"/>
              <w:bottom w:w="72" w:type="dxa"/>
              <w:right w:w="115" w:type="dxa"/>
            </w:tcMar>
          </w:tcPr>
          <w:p w14:paraId="596D480C"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00B2">
              <w:t xml:space="preserve">Incorporated Staff Requirements Memorandum, SECY-15-0108 “Recommendation to Revise the Definition of Degraded Cornerstone as used in the Reactor Oversight Process” </w:t>
            </w:r>
            <w:r>
              <w:t>(</w:t>
            </w:r>
            <w:hyperlink r:id="rId26" w:history="1">
              <w:r w:rsidRPr="000B31C3">
                <w:rPr>
                  <w:rStyle w:val="Hyperlink"/>
                </w:rPr>
                <w:t>ML15335A559</w:t>
              </w:r>
            </w:hyperlink>
            <w:r>
              <w:t xml:space="preserve">) </w:t>
            </w:r>
            <w:r w:rsidRPr="009C00B2">
              <w:t>direction to revise IP 95001 to include additional resources [Increased from “approximately 40 hours” to “approximately 40 hours to complete for one white issue and approximately 120 hours to complete for two white issues”] and guidance to be used to review licensee common cause analyses when a licensee has a second White input in the same cornerstone in order to consider the potential for programmatic weaknesses in a licensee’s performance. [C2]</w:t>
            </w:r>
          </w:p>
          <w:p w14:paraId="5071C7C1"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091752"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A</w:t>
            </w:r>
            <w:r w:rsidRPr="009C00B2">
              <w:t>lso simplified the IP title; formatted to support navigation pane; incorporated language consistent with 10 CFR 50 Appendix B Criterion XVI (</w:t>
            </w:r>
            <w:proofErr w:type="gramStart"/>
            <w:r w:rsidRPr="009C00B2">
              <w:t>e.g.</w:t>
            </w:r>
            <w:proofErr w:type="gramEnd"/>
            <w:r w:rsidRPr="009C00B2">
              <w:t xml:space="preserve"> “prompt” vs. “timely” and “</w:t>
            </w:r>
            <w:r w:rsidRPr="009C00B2">
              <w:rPr>
                <w:color w:val="000000"/>
              </w:rPr>
              <w:t>preclude repetition” vs. “prevent recurrence”)</w:t>
            </w:r>
            <w:r w:rsidRPr="009C00B2">
              <w:t>; addressed ROP Feedback Form 95001-1797 and partially addressed ROPFF 95001-2009; updated safety culture terminology to conform to IMC 0310 revision per ROPFF 95002-2144.</w:t>
            </w:r>
          </w:p>
        </w:tc>
        <w:tc>
          <w:tcPr>
            <w:tcW w:w="1440" w:type="dxa"/>
            <w:tcMar>
              <w:top w:w="72" w:type="dxa"/>
              <w:left w:w="115" w:type="dxa"/>
              <w:bottom w:w="72" w:type="dxa"/>
              <w:right w:w="115" w:type="dxa"/>
            </w:tcMar>
          </w:tcPr>
          <w:p w14:paraId="4FD08752"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C00B2">
              <w:lastRenderedPageBreak/>
              <w:t>No</w:t>
            </w:r>
          </w:p>
        </w:tc>
        <w:tc>
          <w:tcPr>
            <w:tcW w:w="2359" w:type="dxa"/>
            <w:tcBorders>
              <w:right w:val="single" w:sz="4" w:space="0" w:color="auto"/>
            </w:tcBorders>
            <w:tcMar>
              <w:top w:w="72" w:type="dxa"/>
              <w:left w:w="115" w:type="dxa"/>
              <w:bottom w:w="72" w:type="dxa"/>
              <w:right w:w="115" w:type="dxa"/>
            </w:tcMar>
          </w:tcPr>
          <w:p w14:paraId="0DE42929" w14:textId="77777777" w:rsidR="00B24E54" w:rsidRPr="009C00B2"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7" w:history="1">
              <w:r w:rsidR="00B24E54" w:rsidRPr="009C00B2">
                <w:rPr>
                  <w:rStyle w:val="Hyperlink"/>
                </w:rPr>
                <w:t>ML16146A656</w:t>
              </w:r>
            </w:hyperlink>
          </w:p>
          <w:p w14:paraId="050BD19B"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00B2">
              <w:t>95001-1797</w:t>
            </w:r>
          </w:p>
          <w:p w14:paraId="3174D444" w14:textId="77777777" w:rsidR="00B24E54" w:rsidRPr="009C00B2"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8" w:history="1">
              <w:r w:rsidR="00B24E54" w:rsidRPr="009C00B2">
                <w:rPr>
                  <w:rStyle w:val="Hyperlink"/>
                </w:rPr>
                <w:t>ML16147A119</w:t>
              </w:r>
            </w:hyperlink>
          </w:p>
          <w:p w14:paraId="6A000DF1"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00B2">
              <w:t>95001-2009</w:t>
            </w:r>
          </w:p>
          <w:p w14:paraId="1F23BD34" w14:textId="77777777" w:rsidR="00B24E54" w:rsidRPr="009C00B2"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9" w:history="1">
              <w:r w:rsidR="00B24E54" w:rsidRPr="009C00B2">
                <w:rPr>
                  <w:rStyle w:val="Hyperlink"/>
                </w:rPr>
                <w:t>ML16147A135</w:t>
              </w:r>
            </w:hyperlink>
          </w:p>
          <w:p w14:paraId="391E47E3"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C00B2">
              <w:t xml:space="preserve">95002-2144 </w:t>
            </w:r>
            <w:hyperlink r:id="rId30" w:history="1">
              <w:r w:rsidRPr="009C00B2">
                <w:rPr>
                  <w:rStyle w:val="Hyperlink"/>
                </w:rPr>
                <w:t>ML16147A146</w:t>
              </w:r>
            </w:hyperlink>
          </w:p>
        </w:tc>
      </w:tr>
      <w:tr w:rsidR="00B24E54" w:rsidRPr="009C00B2" w14:paraId="076913E1" w14:textId="77777777" w:rsidTr="009A5141">
        <w:tc>
          <w:tcPr>
            <w:tcW w:w="1509" w:type="dxa"/>
            <w:tcBorders>
              <w:left w:val="single" w:sz="4" w:space="0" w:color="auto"/>
            </w:tcBorders>
            <w:tcMar>
              <w:top w:w="72" w:type="dxa"/>
              <w:left w:w="115" w:type="dxa"/>
              <w:bottom w:w="72" w:type="dxa"/>
              <w:right w:w="115" w:type="dxa"/>
            </w:tcMar>
          </w:tcPr>
          <w:p w14:paraId="1A13603B"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C3</w:t>
            </w:r>
          </w:p>
          <w:p w14:paraId="745F686F"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366296"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70DC80"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C7E355"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68FCA2"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B0BB01"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C4</w:t>
            </w:r>
          </w:p>
        </w:tc>
        <w:tc>
          <w:tcPr>
            <w:tcW w:w="1693" w:type="dxa"/>
            <w:tcMar>
              <w:top w:w="72" w:type="dxa"/>
              <w:left w:w="115" w:type="dxa"/>
              <w:bottom w:w="72" w:type="dxa"/>
              <w:right w:w="115" w:type="dxa"/>
            </w:tcMar>
          </w:tcPr>
          <w:p w14:paraId="7002DB45" w14:textId="77777777" w:rsidR="00B24E54" w:rsidRPr="00DA37CD"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A37CD">
              <w:t>ML19179A011</w:t>
            </w:r>
          </w:p>
          <w:p w14:paraId="38A2D1F7" w14:textId="415A356A" w:rsidR="00B24E54" w:rsidRDefault="007422A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10/21/20</w:t>
            </w:r>
          </w:p>
          <w:p w14:paraId="595DB9C9" w14:textId="0B67853F"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20-</w:t>
            </w:r>
            <w:r w:rsidR="007422AF">
              <w:t>054</w:t>
            </w:r>
          </w:p>
          <w:p w14:paraId="7BAD31AD"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5882" w:type="dxa"/>
            <w:tcMar>
              <w:top w:w="72" w:type="dxa"/>
              <w:left w:w="115" w:type="dxa"/>
              <w:bottom w:w="72" w:type="dxa"/>
              <w:right w:w="115" w:type="dxa"/>
            </w:tcMar>
          </w:tcPr>
          <w:p w14:paraId="3E57BC00"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F12AB">
              <w:t>C3 addresses agency-committed actions (</w:t>
            </w:r>
            <w:hyperlink r:id="rId31" w:history="1">
              <w:r w:rsidRPr="008F12AB">
                <w:rPr>
                  <w:rStyle w:val="Hyperlink"/>
                </w:rPr>
                <w:t>ML19325C330</w:t>
              </w:r>
            </w:hyperlink>
            <w:r w:rsidRPr="008F12AB">
              <w:t>) in response to OIG-19-A-19 Audit of the NRC Oversight of Supplemental Inspection Corrective Actions and Agency Response, dated October 10, 2019 (</w:t>
            </w:r>
            <w:hyperlink r:id="rId32" w:history="1">
              <w:r w:rsidRPr="008F12AB">
                <w:rPr>
                  <w:rStyle w:val="Hyperlink"/>
                </w:rPr>
                <w:t>ML19256A776</w:t>
              </w:r>
            </w:hyperlink>
            <w:r w:rsidRPr="008F12AB">
              <w:t>).</w:t>
            </w:r>
          </w:p>
          <w:p w14:paraId="46D4131B" w14:textId="77777777" w:rsidR="00B24E54" w:rsidRDefault="00B24E54" w:rsidP="002C40E1">
            <w:r>
              <w:t xml:space="preserve">C4 is established in response to the EXECUTIVE DIRECTOR FOR OPERATIONS ASSESSMENT AND DECISION on Pages 8 and 9 of DPO-2018-001 Case File [OUO – Sensitive Internal Information] (ADAMS </w:t>
            </w:r>
            <w:r>
              <w:rPr>
                <w:bCs/>
              </w:rPr>
              <w:t>ML19214A199)</w:t>
            </w:r>
            <w:r>
              <w:t xml:space="preserve"> to enhance direction regarding supplemental inspections as follows:</w:t>
            </w:r>
          </w:p>
          <w:p w14:paraId="50EDDB1C" w14:textId="77777777" w:rsidR="00B24E54" w:rsidRDefault="00B24E54" w:rsidP="002C40E1">
            <w:pPr>
              <w:widowControl/>
              <w:numPr>
                <w:ilvl w:val="0"/>
                <w:numId w:val="36"/>
              </w:numPr>
              <w:autoSpaceDE/>
              <w:autoSpaceDN/>
              <w:adjustRightInd/>
              <w:ind w:left="540"/>
            </w:pPr>
            <w:r>
              <w:t xml:space="preserve">Highly qualified inspectors are entrusted with the responsibility to inspect to the requirements of the </w:t>
            </w:r>
            <w:proofErr w:type="gramStart"/>
            <w:r>
              <w:t>procedure;</w:t>
            </w:r>
            <w:proofErr w:type="gramEnd"/>
          </w:p>
          <w:p w14:paraId="4FFB9504" w14:textId="77777777" w:rsidR="00B24E54" w:rsidRDefault="00B24E54" w:rsidP="002C40E1">
            <w:pPr>
              <w:widowControl/>
              <w:numPr>
                <w:ilvl w:val="0"/>
                <w:numId w:val="36"/>
              </w:numPr>
              <w:autoSpaceDE/>
              <w:autoSpaceDN/>
              <w:adjustRightInd/>
              <w:ind w:left="540"/>
            </w:pPr>
            <w:r>
              <w:t xml:space="preserve">Inspectors should document their assessment of how the licensee met the inspection’s </w:t>
            </w:r>
            <w:proofErr w:type="gramStart"/>
            <w:r>
              <w:t>objectives;</w:t>
            </w:r>
            <w:proofErr w:type="gramEnd"/>
          </w:p>
          <w:p w14:paraId="01909E1D" w14:textId="77777777" w:rsidR="00B24E54" w:rsidRDefault="00B24E54" w:rsidP="002C40E1">
            <w:pPr>
              <w:widowControl/>
              <w:numPr>
                <w:ilvl w:val="0"/>
                <w:numId w:val="36"/>
              </w:numPr>
              <w:autoSpaceDE/>
              <w:autoSpaceDN/>
              <w:adjustRightInd/>
              <w:ind w:left="540"/>
            </w:pPr>
            <w:r>
              <w:t>The inspection report should clearly communicate the outcomes to an independent reader; and</w:t>
            </w:r>
          </w:p>
          <w:p w14:paraId="240E61FA" w14:textId="77777777" w:rsidR="00B24E54" w:rsidRDefault="00B24E54" w:rsidP="002C40E1">
            <w:pPr>
              <w:widowControl/>
              <w:numPr>
                <w:ilvl w:val="0"/>
                <w:numId w:val="36"/>
              </w:numPr>
              <w:autoSpaceDE/>
              <w:autoSpaceDN/>
              <w:adjustRightInd/>
              <w:ind w:left="540"/>
            </w:pPr>
            <w:r>
              <w:t xml:space="preserve">The inspection report’s conclusions should be explicit regarding additional actions required by the inspectors. </w:t>
            </w:r>
          </w:p>
          <w:p w14:paraId="56D18A70"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Relocated General Requirements and Guidance common to Supplemental Inspections to IMC </w:t>
            </w:r>
            <w:r w:rsidRPr="00314E8F">
              <w:t xml:space="preserve">2515 Appendix B </w:t>
            </w:r>
            <w:r>
              <w:lastRenderedPageBreak/>
              <w:t>“</w:t>
            </w:r>
            <w:r w:rsidRPr="00314E8F">
              <w:t>Supplemental Inspection Program</w:t>
            </w:r>
            <w:r>
              <w:t>” to reduce unnecessary replication.</w:t>
            </w:r>
          </w:p>
          <w:p w14:paraId="3FB8CF21"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Adjusted resource estimates and enhanced procedure organization and clarity to promote improved implementation efficiency and consistency.  </w:t>
            </w:r>
          </w:p>
        </w:tc>
        <w:tc>
          <w:tcPr>
            <w:tcW w:w="1440" w:type="dxa"/>
            <w:tcMar>
              <w:top w:w="72" w:type="dxa"/>
              <w:left w:w="115" w:type="dxa"/>
              <w:bottom w:w="72" w:type="dxa"/>
              <w:right w:w="115" w:type="dxa"/>
            </w:tcMar>
          </w:tcPr>
          <w:p w14:paraId="2FEEFE74" w14:textId="77777777" w:rsidR="00B24E54" w:rsidRPr="009C00B2"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lastRenderedPageBreak/>
              <w:t>Program office-led training of IP 9500X inspectors, team leads, and managers that oversee IP 9500X inspections.  Training to be completed prior to effective date of revised IP.</w:t>
            </w:r>
          </w:p>
        </w:tc>
        <w:tc>
          <w:tcPr>
            <w:tcW w:w="2359" w:type="dxa"/>
            <w:tcBorders>
              <w:right w:val="single" w:sz="4" w:space="0" w:color="auto"/>
            </w:tcBorders>
            <w:tcMar>
              <w:top w:w="72" w:type="dxa"/>
              <w:left w:w="115" w:type="dxa"/>
              <w:bottom w:w="72" w:type="dxa"/>
              <w:right w:w="115" w:type="dxa"/>
            </w:tcMar>
          </w:tcPr>
          <w:p w14:paraId="7EA47D55" w14:textId="77777777" w:rsidR="00B24E54" w:rsidRDefault="00B24E54"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C5117B">
              <w:t>ML20153A380</w:t>
            </w:r>
          </w:p>
        </w:tc>
      </w:tr>
      <w:tr w:rsidR="002E0411" w:rsidRPr="009C00B2" w14:paraId="2DDFA4A2" w14:textId="77777777" w:rsidTr="00FD7486">
        <w:tc>
          <w:tcPr>
            <w:tcW w:w="1509" w:type="dxa"/>
            <w:tcBorders>
              <w:left w:val="single" w:sz="4" w:space="0" w:color="auto"/>
              <w:bottom w:val="single" w:sz="4" w:space="0" w:color="auto"/>
            </w:tcBorders>
            <w:tcMar>
              <w:top w:w="72" w:type="dxa"/>
              <w:left w:w="115" w:type="dxa"/>
              <w:bottom w:w="72" w:type="dxa"/>
              <w:right w:w="115" w:type="dxa"/>
            </w:tcMar>
          </w:tcPr>
          <w:p w14:paraId="27FFEA74" w14:textId="77777777" w:rsidR="002E0411" w:rsidRDefault="002E0411"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693" w:type="dxa"/>
            <w:tcBorders>
              <w:bottom w:val="single" w:sz="4" w:space="0" w:color="auto"/>
            </w:tcBorders>
            <w:tcMar>
              <w:top w:w="72" w:type="dxa"/>
              <w:left w:w="115" w:type="dxa"/>
              <w:bottom w:w="72" w:type="dxa"/>
              <w:right w:w="115" w:type="dxa"/>
            </w:tcMar>
          </w:tcPr>
          <w:p w14:paraId="00A6BC8F" w14:textId="0D20F733" w:rsidR="002E0411" w:rsidRPr="006137D8" w:rsidRDefault="00844EBF"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3" w:history="1">
              <w:r w:rsidR="00036A1C" w:rsidRPr="000A4570">
                <w:rPr>
                  <w:rStyle w:val="Hyperlink"/>
                </w:rPr>
                <w:t>ML21175A172</w:t>
              </w:r>
            </w:hyperlink>
            <w:r w:rsidR="00036A1C" w:rsidRPr="00036A1C">
              <w:t xml:space="preserve"> </w:t>
            </w:r>
            <w:r w:rsidR="00513BA8">
              <w:t>08/19/21</w:t>
            </w:r>
          </w:p>
          <w:p w14:paraId="1FD23D28" w14:textId="399D23B2" w:rsidR="002E0411" w:rsidRPr="00DA37CD" w:rsidRDefault="002E0411"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137D8">
              <w:t>CN 2</w:t>
            </w:r>
            <w:r w:rsidR="00036A1C" w:rsidRPr="006137D8">
              <w:t>1</w:t>
            </w:r>
            <w:r w:rsidRPr="006137D8">
              <w:t>-</w:t>
            </w:r>
            <w:r w:rsidR="003A7739">
              <w:t>028</w:t>
            </w:r>
          </w:p>
        </w:tc>
        <w:tc>
          <w:tcPr>
            <w:tcW w:w="5882" w:type="dxa"/>
            <w:tcBorders>
              <w:bottom w:val="single" w:sz="4" w:space="0" w:color="auto"/>
            </w:tcBorders>
            <w:tcMar>
              <w:top w:w="72" w:type="dxa"/>
              <w:left w:w="115" w:type="dxa"/>
              <w:bottom w:w="72" w:type="dxa"/>
              <w:right w:w="115" w:type="dxa"/>
            </w:tcMar>
          </w:tcPr>
          <w:p w14:paraId="5F80F947" w14:textId="4B97E471" w:rsidR="002E0411" w:rsidRPr="008F12AB" w:rsidRDefault="002E0411"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Correct Objective 01.02 which was erroneously over-stated during the </w:t>
            </w:r>
            <w:r w:rsidRPr="002E0411">
              <w:t>CN 16-021</w:t>
            </w:r>
            <w:r>
              <w:t xml:space="preserve"> implementation of [C2].  Other minor editorial edits better-align language and formatting to that used elsewhere in supplemental inspection program, consistent with IMC 0040</w:t>
            </w:r>
            <w:proofErr w:type="gramStart"/>
            <w:r>
              <w:t xml:space="preserve">. </w:t>
            </w:r>
            <w:proofErr w:type="gramEnd"/>
          </w:p>
        </w:tc>
        <w:tc>
          <w:tcPr>
            <w:tcW w:w="1440" w:type="dxa"/>
            <w:tcBorders>
              <w:bottom w:val="single" w:sz="4" w:space="0" w:color="auto"/>
            </w:tcBorders>
            <w:tcMar>
              <w:top w:w="72" w:type="dxa"/>
              <w:left w:w="115" w:type="dxa"/>
              <w:bottom w:w="72" w:type="dxa"/>
              <w:right w:w="115" w:type="dxa"/>
            </w:tcMar>
          </w:tcPr>
          <w:p w14:paraId="71E7F926" w14:textId="355D5FB6" w:rsidR="002E0411" w:rsidRDefault="002E0411"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None</w:t>
            </w:r>
          </w:p>
        </w:tc>
        <w:tc>
          <w:tcPr>
            <w:tcW w:w="2359" w:type="dxa"/>
            <w:tcBorders>
              <w:bottom w:val="single" w:sz="4" w:space="0" w:color="auto"/>
              <w:right w:val="single" w:sz="4" w:space="0" w:color="auto"/>
            </w:tcBorders>
            <w:tcMar>
              <w:top w:w="72" w:type="dxa"/>
              <w:left w:w="115" w:type="dxa"/>
              <w:bottom w:w="72" w:type="dxa"/>
              <w:right w:w="115" w:type="dxa"/>
            </w:tcMar>
          </w:tcPr>
          <w:p w14:paraId="6B4E1745" w14:textId="103ED77E" w:rsidR="002E0411" w:rsidRPr="00C5117B" w:rsidRDefault="002F7C49"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F7C49">
              <w:t>ML21194A445</w:t>
            </w:r>
          </w:p>
        </w:tc>
      </w:tr>
    </w:tbl>
    <w:p w14:paraId="503FB361" w14:textId="5F06E6ED" w:rsidR="00FB60FE" w:rsidRPr="00666115" w:rsidRDefault="00B07FB0" w:rsidP="002C40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vanish/>
          <w:sz w:val="2"/>
        </w:rPr>
      </w:pPr>
      <w:r>
        <w:rPr>
          <w:vanish/>
          <w:sz w:val="2"/>
        </w:rPr>
        <w:br w:type="textWrapping" w:clear="all"/>
      </w:r>
    </w:p>
    <w:sectPr w:rsidR="00FB60FE" w:rsidRPr="00666115" w:rsidSect="00BA3913">
      <w:headerReference w:type="even" r:id="rId34"/>
      <w:headerReference w:type="default" r:id="rId35"/>
      <w:footerReference w:type="even" r:id="rId36"/>
      <w:footerReference w:type="default" r:id="rId37"/>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3BA73" w14:textId="77777777" w:rsidR="00844EBF" w:rsidRDefault="00844EBF">
      <w:r>
        <w:separator/>
      </w:r>
    </w:p>
    <w:p w14:paraId="4504CB48" w14:textId="77777777" w:rsidR="00844EBF" w:rsidRDefault="00844EBF"/>
  </w:endnote>
  <w:endnote w:type="continuationSeparator" w:id="0">
    <w:p w14:paraId="260D91C2" w14:textId="77777777" w:rsidR="00844EBF" w:rsidRDefault="00844EBF">
      <w:r>
        <w:continuationSeparator/>
      </w:r>
    </w:p>
    <w:p w14:paraId="719D7C17" w14:textId="77777777" w:rsidR="00844EBF" w:rsidRDefault="00844EBF"/>
  </w:endnote>
  <w:endnote w:type="continuationNotice" w:id="1">
    <w:p w14:paraId="5DEC691D" w14:textId="77777777" w:rsidR="00844EBF" w:rsidRDefault="00844E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0C82F" w14:textId="19BC6866" w:rsidR="00B4341F" w:rsidRDefault="00B4341F" w:rsidP="002C40E1">
    <w:pPr>
      <w:pStyle w:val="Footer"/>
      <w:tabs>
        <w:tab w:val="clear" w:pos="4320"/>
        <w:tab w:val="clear" w:pos="8640"/>
        <w:tab w:val="center" w:pos="4680"/>
        <w:tab w:val="right" w:pos="9360"/>
      </w:tabs>
    </w:pPr>
    <w:r w:rsidRPr="00315E4A">
      <w:t xml:space="preserve">Issue Date: </w:t>
    </w:r>
    <w:r>
      <w:t xml:space="preserve"> </w:t>
    </w:r>
    <w:r w:rsidR="00597925" w:rsidRPr="00597925">
      <w:t>08/19/21</w:t>
    </w:r>
    <w:r>
      <w:tab/>
    </w:r>
    <w:r>
      <w:fldChar w:fldCharType="begin"/>
    </w:r>
    <w:r>
      <w:instrText xml:space="preserve"> PAGE   \* MERGEFORMAT </w:instrText>
    </w:r>
    <w:r>
      <w:fldChar w:fldCharType="separate"/>
    </w:r>
    <w:r>
      <w:rPr>
        <w:noProof/>
      </w:rPr>
      <w:t>1</w:t>
    </w:r>
    <w:r>
      <w:rPr>
        <w:noProof/>
      </w:rPr>
      <w:fldChar w:fldCharType="end"/>
    </w:r>
    <w:r>
      <w:rPr>
        <w:noProof/>
      </w:rPr>
      <w:tab/>
    </w:r>
    <w:r w:rsidRPr="00315E4A">
      <w:t>95001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B56B3" w14:textId="783EADBF" w:rsidR="00B4341F" w:rsidRDefault="00B434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44FFD" w14:textId="2CC69F8B" w:rsidR="00B4341F" w:rsidRPr="00315E4A" w:rsidRDefault="00B4341F" w:rsidP="002C40E1">
    <w:pPr>
      <w:tabs>
        <w:tab w:val="center" w:pos="6480"/>
        <w:tab w:val="right" w:pos="12960"/>
      </w:tabs>
    </w:pPr>
    <w:r w:rsidRPr="00315E4A">
      <w:t xml:space="preserve">Issue Date: </w:t>
    </w:r>
    <w:r>
      <w:t xml:space="preserve"> </w:t>
    </w:r>
    <w:r w:rsidR="00597925" w:rsidRPr="00597925">
      <w:t>08/19/21</w:t>
    </w:r>
    <w:r w:rsidRPr="00315E4A">
      <w:tab/>
      <w:t>Att1-</w:t>
    </w:r>
    <w:r>
      <w:fldChar w:fldCharType="begin"/>
    </w:r>
    <w:r>
      <w:instrText xml:space="preserve"> PAGE   \* MERGEFORMAT </w:instrText>
    </w:r>
    <w:r>
      <w:fldChar w:fldCharType="separate"/>
    </w:r>
    <w:r>
      <w:rPr>
        <w:noProof/>
      </w:rPr>
      <w:t>2</w:t>
    </w:r>
    <w:r>
      <w:rPr>
        <w:noProof/>
      </w:rPr>
      <w:fldChar w:fldCharType="end"/>
    </w:r>
    <w:r w:rsidRPr="00315E4A">
      <w:tab/>
      <w:t>95001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5923B" w14:textId="77777777" w:rsidR="00844EBF" w:rsidRDefault="00844EBF">
      <w:r>
        <w:separator/>
      </w:r>
    </w:p>
    <w:p w14:paraId="27479DAE" w14:textId="77777777" w:rsidR="00844EBF" w:rsidRDefault="00844EBF"/>
  </w:footnote>
  <w:footnote w:type="continuationSeparator" w:id="0">
    <w:p w14:paraId="12FDE207" w14:textId="77777777" w:rsidR="00844EBF" w:rsidRDefault="00844EBF">
      <w:r>
        <w:continuationSeparator/>
      </w:r>
    </w:p>
    <w:p w14:paraId="30D4D3E1" w14:textId="77777777" w:rsidR="00844EBF" w:rsidRDefault="00844EBF"/>
  </w:footnote>
  <w:footnote w:type="continuationNotice" w:id="1">
    <w:p w14:paraId="43CFBCEA" w14:textId="77777777" w:rsidR="00844EBF" w:rsidRDefault="00844E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AF20E" w14:textId="77777777" w:rsidR="00B4341F" w:rsidRDefault="00B43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1FD43" w14:textId="77777777" w:rsidR="00B4341F" w:rsidRPr="00CB3A6D" w:rsidRDefault="00B4341F" w:rsidP="00CB3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875A7C"/>
    <w:multiLevelType w:val="hybridMultilevel"/>
    <w:tmpl w:val="3D2A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D44CA1"/>
    <w:multiLevelType w:val="hybridMultilevel"/>
    <w:tmpl w:val="00BA2B98"/>
    <w:name w:val="AutoList1223222"/>
    <w:lvl w:ilvl="0" w:tplc="64822D52">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FF537B"/>
    <w:multiLevelType w:val="hybridMultilevel"/>
    <w:tmpl w:val="02D649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4004DF"/>
    <w:multiLevelType w:val="hybridMultilevel"/>
    <w:tmpl w:val="2FC88738"/>
    <w:name w:val="AutoList1223"/>
    <w:lvl w:ilvl="0" w:tplc="AD9EFCF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212122"/>
    <w:multiLevelType w:val="hybridMultilevel"/>
    <w:tmpl w:val="9C0C1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870B9"/>
    <w:multiLevelType w:val="hybridMultilevel"/>
    <w:tmpl w:val="F30CA2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B7EB7"/>
    <w:multiLevelType w:val="hybridMultilevel"/>
    <w:tmpl w:val="288A868C"/>
    <w:name w:val="AutoList12"/>
    <w:lvl w:ilvl="0" w:tplc="9F6A4DF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4D404D"/>
    <w:multiLevelType w:val="hybridMultilevel"/>
    <w:tmpl w:val="EE70FF3E"/>
    <w:name w:val="AutoList1222"/>
    <w:lvl w:ilvl="0" w:tplc="D21285EC">
      <w:start w:val="1"/>
      <w:numFmt w:val="lowerLetter"/>
      <w:lvlText w:val="%1."/>
      <w:lvlJc w:val="left"/>
      <w:pPr>
        <w:tabs>
          <w:tab w:val="num" w:pos="806"/>
        </w:tabs>
        <w:ind w:left="806" w:hanging="53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8023259"/>
    <w:multiLevelType w:val="hybridMultilevel"/>
    <w:tmpl w:val="569E53DA"/>
    <w:lvl w:ilvl="0" w:tplc="28862704">
      <w:start w:val="1"/>
      <w:numFmt w:val="lowerLetter"/>
      <w:lvlText w:val="%1."/>
      <w:lvlJc w:val="left"/>
      <w:pPr>
        <w:tabs>
          <w:tab w:val="num" w:pos="806"/>
        </w:tabs>
        <w:ind w:left="806" w:hanging="532"/>
      </w:pPr>
      <w:rPr>
        <w:rFonts w:hint="default"/>
        <w:i w:val="0"/>
        <w:i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E5478C"/>
    <w:multiLevelType w:val="hybridMultilevel"/>
    <w:tmpl w:val="14CC50D0"/>
    <w:name w:val="AutoList122322"/>
    <w:lvl w:ilvl="0" w:tplc="F6F4A958">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240DFA"/>
    <w:multiLevelType w:val="hybridMultilevel"/>
    <w:tmpl w:val="8C52D174"/>
    <w:lvl w:ilvl="0" w:tplc="DBDAC4B6">
      <w:start w:val="1"/>
      <w:numFmt w:val="lowerLetter"/>
      <w:lvlText w:val="%1."/>
      <w:lvlJc w:val="left"/>
      <w:pPr>
        <w:tabs>
          <w:tab w:val="num" w:pos="806"/>
        </w:tabs>
        <w:ind w:left="806" w:hanging="53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A3104B"/>
    <w:multiLevelType w:val="multilevel"/>
    <w:tmpl w:val="D5C22AA4"/>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A81F23"/>
    <w:multiLevelType w:val="hybridMultilevel"/>
    <w:tmpl w:val="6850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5F1E3E"/>
    <w:multiLevelType w:val="hybridMultilevel"/>
    <w:tmpl w:val="E9F0378A"/>
    <w:name w:val="AutoList12223"/>
    <w:lvl w:ilvl="0" w:tplc="3648C168">
      <w:start w:val="8"/>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C12E34"/>
    <w:multiLevelType w:val="hybridMultilevel"/>
    <w:tmpl w:val="2DFA382A"/>
    <w:lvl w:ilvl="0" w:tplc="D21285E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6E580C"/>
    <w:multiLevelType w:val="hybridMultilevel"/>
    <w:tmpl w:val="0D220F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4E75B2"/>
    <w:multiLevelType w:val="hybridMultilevel"/>
    <w:tmpl w:val="0222318C"/>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9" w15:restartNumberingAfterBreak="0">
    <w:nsid w:val="2D751B02"/>
    <w:multiLevelType w:val="hybridMultilevel"/>
    <w:tmpl w:val="A17CA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A53DFE"/>
    <w:multiLevelType w:val="hybridMultilevel"/>
    <w:tmpl w:val="E0768C5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2335BF"/>
    <w:multiLevelType w:val="hybridMultilevel"/>
    <w:tmpl w:val="4F0864FA"/>
    <w:lvl w:ilvl="0" w:tplc="9F6A4DF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7DF2706"/>
    <w:multiLevelType w:val="hybridMultilevel"/>
    <w:tmpl w:val="7352A98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3A633A10"/>
    <w:multiLevelType w:val="hybridMultilevel"/>
    <w:tmpl w:val="6EA6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396227"/>
    <w:multiLevelType w:val="hybridMultilevel"/>
    <w:tmpl w:val="68F620DE"/>
    <w:name w:val="AutoList12222"/>
    <w:lvl w:ilvl="0" w:tplc="FA3463A8">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8F46D0F"/>
    <w:multiLevelType w:val="hybridMultilevel"/>
    <w:tmpl w:val="4F0864FA"/>
    <w:name w:val="AutoList122222"/>
    <w:lvl w:ilvl="0" w:tplc="9F6A4DF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5C17BB"/>
    <w:multiLevelType w:val="hybridMultilevel"/>
    <w:tmpl w:val="1A9A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F32DB"/>
    <w:multiLevelType w:val="hybridMultilevel"/>
    <w:tmpl w:val="EE04BF42"/>
    <w:lvl w:ilvl="0" w:tplc="E940F898">
      <w:start w:val="1"/>
      <w:numFmt w:val="bullet"/>
      <w:pStyle w:val="BulletLis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8" w15:restartNumberingAfterBreak="0">
    <w:nsid w:val="530D722B"/>
    <w:multiLevelType w:val="hybridMultilevel"/>
    <w:tmpl w:val="55227726"/>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A984FA7"/>
    <w:multiLevelType w:val="hybridMultilevel"/>
    <w:tmpl w:val="17A8E886"/>
    <w:name w:val="AutoList12232"/>
    <w:lvl w:ilvl="0" w:tplc="2A10FD9A">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AB25F0"/>
    <w:multiLevelType w:val="hybridMultilevel"/>
    <w:tmpl w:val="54A222C4"/>
    <w:lvl w:ilvl="0" w:tplc="97D67316">
      <w:start w:val="10"/>
      <w:numFmt w:val="lowerLetter"/>
      <w:lvlText w:val="%1."/>
      <w:lvlJc w:val="left"/>
      <w:pPr>
        <w:tabs>
          <w:tab w:val="num" w:pos="806"/>
        </w:tabs>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EF1683"/>
    <w:multiLevelType w:val="hybridMultilevel"/>
    <w:tmpl w:val="B58C44FC"/>
    <w:name w:val="AutoList122"/>
    <w:lvl w:ilvl="0" w:tplc="19DEB0B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FD95C18"/>
    <w:multiLevelType w:val="hybridMultilevel"/>
    <w:tmpl w:val="98708826"/>
    <w:lvl w:ilvl="0" w:tplc="8D66E962">
      <w:start w:val="1"/>
      <w:numFmt w:val="lowerLetter"/>
      <w:lvlText w:val="%1."/>
      <w:lvlJc w:val="left"/>
      <w:pPr>
        <w:tabs>
          <w:tab w:val="num" w:pos="806"/>
        </w:tabs>
        <w:ind w:left="806" w:hanging="532"/>
      </w:pPr>
      <w:rPr>
        <w:rFonts w:hint="default"/>
      </w:rPr>
    </w:lvl>
    <w:lvl w:ilvl="1" w:tplc="393298E2">
      <w:start w:val="1"/>
      <w:numFmt w:val="decimal"/>
      <w:lvlText w:val="%2."/>
      <w:lvlJc w:val="left"/>
      <w:pPr>
        <w:tabs>
          <w:tab w:val="num" w:pos="1440"/>
        </w:tabs>
        <w:ind w:left="1440" w:hanging="634"/>
      </w:pPr>
      <w:rPr>
        <w:rFonts w:hint="default"/>
      </w:rPr>
    </w:lvl>
    <w:lvl w:ilvl="2" w:tplc="04090017">
      <w:start w:val="1"/>
      <w:numFmt w:val="lowerLetter"/>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983B4D"/>
    <w:multiLevelType w:val="hybridMultilevel"/>
    <w:tmpl w:val="288A868C"/>
    <w:lvl w:ilvl="0" w:tplc="9F6A4DFC">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8E03097"/>
    <w:multiLevelType w:val="hybridMultilevel"/>
    <w:tmpl w:val="78BA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7E5B24"/>
    <w:multiLevelType w:val="hybridMultilevel"/>
    <w:tmpl w:val="0606721A"/>
    <w:name w:val="AutoList12222222"/>
    <w:lvl w:ilvl="0" w:tplc="E8384156">
      <w:start w:val="1"/>
      <w:numFmt w:val="decimal"/>
      <w:lvlText w:val="%1."/>
      <w:lvlJc w:val="left"/>
      <w:pPr>
        <w:tabs>
          <w:tab w:val="num" w:pos="1844"/>
        </w:tabs>
        <w:ind w:left="1844" w:hanging="634"/>
      </w:pPr>
      <w:rPr>
        <w:rFonts w:hint="default"/>
      </w:rPr>
    </w:lvl>
    <w:lvl w:ilvl="1" w:tplc="F9EEA7B2">
      <w:start w:val="1"/>
      <w:numFmt w:val="lowerLetter"/>
      <w:lvlText w:val="(%2)"/>
      <w:lvlJc w:val="left"/>
      <w:pPr>
        <w:tabs>
          <w:tab w:val="num" w:pos="2478"/>
        </w:tabs>
        <w:ind w:left="2478" w:hanging="634"/>
      </w:pPr>
      <w:rPr>
        <w:rFonts w:hint="default"/>
      </w:rPr>
    </w:lvl>
    <w:lvl w:ilvl="2" w:tplc="0409001B">
      <w:start w:val="1"/>
      <w:numFmt w:val="lowerRoman"/>
      <w:lvlText w:val="%3."/>
      <w:lvlJc w:val="right"/>
      <w:pPr>
        <w:tabs>
          <w:tab w:val="num" w:pos="2564"/>
        </w:tabs>
        <w:ind w:left="2564" w:hanging="180"/>
      </w:pPr>
    </w:lvl>
    <w:lvl w:ilvl="3" w:tplc="0409000F" w:tentative="1">
      <w:start w:val="1"/>
      <w:numFmt w:val="decimal"/>
      <w:lvlText w:val="%4."/>
      <w:lvlJc w:val="left"/>
      <w:pPr>
        <w:tabs>
          <w:tab w:val="num" w:pos="3284"/>
        </w:tabs>
        <w:ind w:left="3284" w:hanging="360"/>
      </w:pPr>
    </w:lvl>
    <w:lvl w:ilvl="4" w:tplc="04090019" w:tentative="1">
      <w:start w:val="1"/>
      <w:numFmt w:val="lowerLetter"/>
      <w:lvlText w:val="%5."/>
      <w:lvlJc w:val="left"/>
      <w:pPr>
        <w:tabs>
          <w:tab w:val="num" w:pos="4004"/>
        </w:tabs>
        <w:ind w:left="4004" w:hanging="360"/>
      </w:pPr>
    </w:lvl>
    <w:lvl w:ilvl="5" w:tplc="0409001B" w:tentative="1">
      <w:start w:val="1"/>
      <w:numFmt w:val="lowerRoman"/>
      <w:lvlText w:val="%6."/>
      <w:lvlJc w:val="right"/>
      <w:pPr>
        <w:tabs>
          <w:tab w:val="num" w:pos="4724"/>
        </w:tabs>
        <w:ind w:left="4724" w:hanging="180"/>
      </w:pPr>
    </w:lvl>
    <w:lvl w:ilvl="6" w:tplc="0409000F" w:tentative="1">
      <w:start w:val="1"/>
      <w:numFmt w:val="decimal"/>
      <w:lvlText w:val="%7."/>
      <w:lvlJc w:val="left"/>
      <w:pPr>
        <w:tabs>
          <w:tab w:val="num" w:pos="5444"/>
        </w:tabs>
        <w:ind w:left="5444" w:hanging="360"/>
      </w:pPr>
    </w:lvl>
    <w:lvl w:ilvl="7" w:tplc="04090019" w:tentative="1">
      <w:start w:val="1"/>
      <w:numFmt w:val="lowerLetter"/>
      <w:lvlText w:val="%8."/>
      <w:lvlJc w:val="left"/>
      <w:pPr>
        <w:tabs>
          <w:tab w:val="num" w:pos="6164"/>
        </w:tabs>
        <w:ind w:left="6164" w:hanging="360"/>
      </w:pPr>
    </w:lvl>
    <w:lvl w:ilvl="8" w:tplc="0409001B" w:tentative="1">
      <w:start w:val="1"/>
      <w:numFmt w:val="lowerRoman"/>
      <w:lvlText w:val="%9."/>
      <w:lvlJc w:val="right"/>
      <w:pPr>
        <w:tabs>
          <w:tab w:val="num" w:pos="6884"/>
        </w:tabs>
        <w:ind w:left="6884" w:hanging="180"/>
      </w:pPr>
    </w:lvl>
  </w:abstractNum>
  <w:abstractNum w:abstractNumId="36" w15:restartNumberingAfterBreak="0">
    <w:nsid w:val="768656C3"/>
    <w:multiLevelType w:val="hybridMultilevel"/>
    <w:tmpl w:val="6EDC582C"/>
    <w:name w:val="AutoList1222222"/>
    <w:lvl w:ilvl="0" w:tplc="8D66E962">
      <w:start w:val="1"/>
      <w:numFmt w:val="lowerLetter"/>
      <w:lvlText w:val="%1."/>
      <w:lvlJc w:val="left"/>
      <w:pPr>
        <w:tabs>
          <w:tab w:val="num" w:pos="806"/>
        </w:tabs>
        <w:ind w:left="806" w:hanging="532"/>
      </w:pPr>
      <w:rPr>
        <w:rFonts w:hint="default"/>
      </w:rPr>
    </w:lvl>
    <w:lvl w:ilvl="1" w:tplc="393298E2">
      <w:start w:val="1"/>
      <w:numFmt w:val="decimal"/>
      <w:lvlText w:val="%2."/>
      <w:lvlJc w:val="left"/>
      <w:pPr>
        <w:tabs>
          <w:tab w:val="num" w:pos="1440"/>
        </w:tabs>
        <w:ind w:left="1440" w:hanging="634"/>
      </w:pPr>
      <w:rPr>
        <w:rFonts w:hint="default"/>
      </w:rPr>
    </w:lvl>
    <w:lvl w:ilvl="2" w:tplc="0409001B">
      <w:start w:val="1"/>
      <w:numFmt w:val="lowerRoman"/>
      <w:lvlText w:val="%3."/>
      <w:lvlJc w:val="right"/>
      <w:pPr>
        <w:tabs>
          <w:tab w:val="num" w:pos="2160"/>
        </w:tabs>
        <w:ind w:left="2160" w:hanging="180"/>
      </w:pPr>
    </w:lvl>
    <w:lvl w:ilvl="3" w:tplc="02B2E42E">
      <w:start w:val="1"/>
      <w:numFmt w:val="lowerLetter"/>
      <w:lvlText w:val="(%4)"/>
      <w:lvlJc w:val="left"/>
      <w:pPr>
        <w:ind w:left="2880" w:hanging="360"/>
      </w:pPr>
      <w:rPr>
        <w:rFonts w:hint="default"/>
      </w:rPr>
    </w:lvl>
    <w:lvl w:ilvl="4" w:tplc="2976F8A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2B032D"/>
    <w:multiLevelType w:val="hybridMultilevel"/>
    <w:tmpl w:val="A01A6C1E"/>
    <w:lvl w:ilvl="0" w:tplc="4A54D7F8">
      <w:start w:val="1"/>
      <w:numFmt w:val="lowerLetter"/>
      <w:lvlText w:val="%1."/>
      <w:lvlJc w:val="left"/>
      <w:pPr>
        <w:tabs>
          <w:tab w:val="num" w:pos="806"/>
        </w:tabs>
        <w:ind w:left="806" w:hanging="532"/>
      </w:pPr>
      <w:rPr>
        <w:rFonts w:hint="default"/>
      </w:rPr>
    </w:lvl>
    <w:lvl w:ilvl="1" w:tplc="3B128D3C">
      <w:start w:val="1"/>
      <w:numFmt w:val="decimal"/>
      <w:lvlText w:val="%2."/>
      <w:lvlJc w:val="left"/>
      <w:pPr>
        <w:tabs>
          <w:tab w:val="num" w:pos="1440"/>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1"/>
  </w:num>
  <w:num w:numId="3">
    <w:abstractNumId w:val="9"/>
  </w:num>
  <w:num w:numId="4">
    <w:abstractNumId w:val="24"/>
  </w:num>
  <w:num w:numId="5">
    <w:abstractNumId w:val="25"/>
  </w:num>
  <w:num w:numId="6">
    <w:abstractNumId w:val="36"/>
  </w:num>
  <w:num w:numId="7">
    <w:abstractNumId w:val="35"/>
  </w:num>
  <w:num w:numId="8">
    <w:abstractNumId w:val="5"/>
  </w:num>
  <w:num w:numId="9">
    <w:abstractNumId w:val="29"/>
  </w:num>
  <w:num w:numId="10">
    <w:abstractNumId w:val="11"/>
  </w:num>
  <w:num w:numId="11">
    <w:abstractNumId w:val="3"/>
  </w:num>
  <w:num w:numId="12">
    <w:abstractNumId w:val="10"/>
  </w:num>
  <w:num w:numId="13">
    <w:abstractNumId w:val="37"/>
  </w:num>
  <w:num w:numId="14">
    <w:abstractNumId w:val="34"/>
  </w:num>
  <w:num w:numId="15">
    <w:abstractNumId w:val="6"/>
  </w:num>
  <w:num w:numId="16">
    <w:abstractNumId w:val="23"/>
  </w:num>
  <w:num w:numId="17">
    <w:abstractNumId w:val="26"/>
  </w:num>
  <w:num w:numId="18">
    <w:abstractNumId w:val="2"/>
  </w:num>
  <w:num w:numId="19">
    <w:abstractNumId w:val="13"/>
  </w:num>
  <w:num w:numId="20">
    <w:abstractNumId w:val="16"/>
  </w:num>
  <w:num w:numId="21">
    <w:abstractNumId w:val="7"/>
  </w:num>
  <w:num w:numId="22">
    <w:abstractNumId w:val="4"/>
  </w:num>
  <w:num w:numId="23">
    <w:abstractNumId w:val="17"/>
  </w:num>
  <w:num w:numId="24">
    <w:abstractNumId w:val="14"/>
  </w:num>
  <w:num w:numId="25">
    <w:abstractNumId w:val="20"/>
  </w:num>
  <w:num w:numId="26">
    <w:abstractNumId w:val="27"/>
  </w:num>
  <w:num w:numId="27">
    <w:abstractNumId w:val="12"/>
  </w:num>
  <w:num w:numId="28">
    <w:abstractNumId w:val="21"/>
  </w:num>
  <w:num w:numId="29">
    <w:abstractNumId w:val="33"/>
  </w:num>
  <w:num w:numId="30">
    <w:abstractNumId w:val="28"/>
  </w:num>
  <w:num w:numId="31">
    <w:abstractNumId w:val="19"/>
  </w:num>
  <w:num w:numId="32">
    <w:abstractNumId w:val="32"/>
  </w:num>
  <w:num w:numId="33">
    <w:abstractNumId w:val="15"/>
  </w:num>
  <w:num w:numId="34">
    <w:abstractNumId w:val="18"/>
  </w:num>
  <w:num w:numId="35">
    <w:abstractNumId w:val="3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elson, Ross">
    <w15:presenceInfo w15:providerId="None" w15:userId="Telson, Ross"/>
  </w15:person>
  <w15:person w15:author="Arel, Madeleine">
    <w15:presenceInfo w15:providerId="AD" w15:userId="S::MTA1@nrc.gov::52557c52-86de-413d-865b-0ce290e0ad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0FE"/>
    <w:rsid w:val="00000130"/>
    <w:rsid w:val="00001E82"/>
    <w:rsid w:val="00001F02"/>
    <w:rsid w:val="0000220C"/>
    <w:rsid w:val="00002845"/>
    <w:rsid w:val="00002AD6"/>
    <w:rsid w:val="00003274"/>
    <w:rsid w:val="00003564"/>
    <w:rsid w:val="0000447B"/>
    <w:rsid w:val="00005438"/>
    <w:rsid w:val="00005C9B"/>
    <w:rsid w:val="000075AB"/>
    <w:rsid w:val="00010F5B"/>
    <w:rsid w:val="00012740"/>
    <w:rsid w:val="00012D68"/>
    <w:rsid w:val="00013193"/>
    <w:rsid w:val="000132B7"/>
    <w:rsid w:val="000135E4"/>
    <w:rsid w:val="00013842"/>
    <w:rsid w:val="00013B7B"/>
    <w:rsid w:val="00013DF5"/>
    <w:rsid w:val="00014CB1"/>
    <w:rsid w:val="000159E4"/>
    <w:rsid w:val="00015B31"/>
    <w:rsid w:val="0001612E"/>
    <w:rsid w:val="00016B71"/>
    <w:rsid w:val="00016D38"/>
    <w:rsid w:val="00017232"/>
    <w:rsid w:val="0001747A"/>
    <w:rsid w:val="00017693"/>
    <w:rsid w:val="00020898"/>
    <w:rsid w:val="00020AB4"/>
    <w:rsid w:val="000210EA"/>
    <w:rsid w:val="00021166"/>
    <w:rsid w:val="0002146F"/>
    <w:rsid w:val="00021D89"/>
    <w:rsid w:val="0002326A"/>
    <w:rsid w:val="00024B7B"/>
    <w:rsid w:val="00024F7F"/>
    <w:rsid w:val="00024FA9"/>
    <w:rsid w:val="00025E99"/>
    <w:rsid w:val="00026265"/>
    <w:rsid w:val="00026576"/>
    <w:rsid w:val="00026984"/>
    <w:rsid w:val="00026E51"/>
    <w:rsid w:val="00026E58"/>
    <w:rsid w:val="000272A2"/>
    <w:rsid w:val="000278D5"/>
    <w:rsid w:val="00027BDD"/>
    <w:rsid w:val="00030333"/>
    <w:rsid w:val="0003183B"/>
    <w:rsid w:val="00031C8A"/>
    <w:rsid w:val="00031CD0"/>
    <w:rsid w:val="00032253"/>
    <w:rsid w:val="000323A2"/>
    <w:rsid w:val="000327D0"/>
    <w:rsid w:val="00032ADC"/>
    <w:rsid w:val="00032E24"/>
    <w:rsid w:val="00032F27"/>
    <w:rsid w:val="000336AF"/>
    <w:rsid w:val="00033B33"/>
    <w:rsid w:val="0003422C"/>
    <w:rsid w:val="00034A97"/>
    <w:rsid w:val="00034F90"/>
    <w:rsid w:val="0003533E"/>
    <w:rsid w:val="00035390"/>
    <w:rsid w:val="0003542D"/>
    <w:rsid w:val="0003578E"/>
    <w:rsid w:val="00035CE8"/>
    <w:rsid w:val="00036582"/>
    <w:rsid w:val="00036A1C"/>
    <w:rsid w:val="0003719E"/>
    <w:rsid w:val="00037779"/>
    <w:rsid w:val="00037F5E"/>
    <w:rsid w:val="00037F79"/>
    <w:rsid w:val="00041888"/>
    <w:rsid w:val="0004195D"/>
    <w:rsid w:val="00041A34"/>
    <w:rsid w:val="00041A5F"/>
    <w:rsid w:val="000423B3"/>
    <w:rsid w:val="00042919"/>
    <w:rsid w:val="00042F77"/>
    <w:rsid w:val="000449A7"/>
    <w:rsid w:val="000453C0"/>
    <w:rsid w:val="00045D87"/>
    <w:rsid w:val="00047255"/>
    <w:rsid w:val="000475D8"/>
    <w:rsid w:val="00047D66"/>
    <w:rsid w:val="000503AE"/>
    <w:rsid w:val="000509BB"/>
    <w:rsid w:val="00050FBF"/>
    <w:rsid w:val="000511AB"/>
    <w:rsid w:val="00051705"/>
    <w:rsid w:val="00051808"/>
    <w:rsid w:val="00051CC2"/>
    <w:rsid w:val="00051D2B"/>
    <w:rsid w:val="000525D9"/>
    <w:rsid w:val="00052DA3"/>
    <w:rsid w:val="00052FF1"/>
    <w:rsid w:val="00053387"/>
    <w:rsid w:val="00053AA5"/>
    <w:rsid w:val="00055825"/>
    <w:rsid w:val="00055C09"/>
    <w:rsid w:val="00055CC3"/>
    <w:rsid w:val="000562EC"/>
    <w:rsid w:val="00056D9D"/>
    <w:rsid w:val="00057B6B"/>
    <w:rsid w:val="0006011A"/>
    <w:rsid w:val="00060A7E"/>
    <w:rsid w:val="0006155A"/>
    <w:rsid w:val="00061889"/>
    <w:rsid w:val="000625AE"/>
    <w:rsid w:val="00062E46"/>
    <w:rsid w:val="00062EA9"/>
    <w:rsid w:val="0006308E"/>
    <w:rsid w:val="000633A0"/>
    <w:rsid w:val="00064121"/>
    <w:rsid w:val="00065551"/>
    <w:rsid w:val="000660F0"/>
    <w:rsid w:val="00066750"/>
    <w:rsid w:val="00066759"/>
    <w:rsid w:val="00067140"/>
    <w:rsid w:val="000673FF"/>
    <w:rsid w:val="00067D7C"/>
    <w:rsid w:val="000701C7"/>
    <w:rsid w:val="00070410"/>
    <w:rsid w:val="0007153E"/>
    <w:rsid w:val="000721D1"/>
    <w:rsid w:val="00072365"/>
    <w:rsid w:val="000733F9"/>
    <w:rsid w:val="00073CD9"/>
    <w:rsid w:val="0007467E"/>
    <w:rsid w:val="00074EBD"/>
    <w:rsid w:val="000750EB"/>
    <w:rsid w:val="00075D83"/>
    <w:rsid w:val="000766AE"/>
    <w:rsid w:val="00077A4C"/>
    <w:rsid w:val="00080081"/>
    <w:rsid w:val="000800A9"/>
    <w:rsid w:val="000808E6"/>
    <w:rsid w:val="00080D67"/>
    <w:rsid w:val="000811A3"/>
    <w:rsid w:val="00081F38"/>
    <w:rsid w:val="000836C1"/>
    <w:rsid w:val="00083B72"/>
    <w:rsid w:val="00083CB7"/>
    <w:rsid w:val="000843D2"/>
    <w:rsid w:val="0008528A"/>
    <w:rsid w:val="00085AFF"/>
    <w:rsid w:val="00085CB5"/>
    <w:rsid w:val="00085F89"/>
    <w:rsid w:val="0008621F"/>
    <w:rsid w:val="000873AD"/>
    <w:rsid w:val="00087FD7"/>
    <w:rsid w:val="00090BA3"/>
    <w:rsid w:val="00090EF2"/>
    <w:rsid w:val="00091A92"/>
    <w:rsid w:val="00092FAA"/>
    <w:rsid w:val="0009349B"/>
    <w:rsid w:val="000943DC"/>
    <w:rsid w:val="00094464"/>
    <w:rsid w:val="000946F7"/>
    <w:rsid w:val="00094CA1"/>
    <w:rsid w:val="00094DB1"/>
    <w:rsid w:val="0009504A"/>
    <w:rsid w:val="00095883"/>
    <w:rsid w:val="00095F25"/>
    <w:rsid w:val="00097C34"/>
    <w:rsid w:val="00097E56"/>
    <w:rsid w:val="000A05D4"/>
    <w:rsid w:val="000A1CE4"/>
    <w:rsid w:val="000A1DAF"/>
    <w:rsid w:val="000A1FE7"/>
    <w:rsid w:val="000A2D98"/>
    <w:rsid w:val="000A37DE"/>
    <w:rsid w:val="000A38C7"/>
    <w:rsid w:val="000A3BF4"/>
    <w:rsid w:val="000A3ED1"/>
    <w:rsid w:val="000A4570"/>
    <w:rsid w:val="000A4658"/>
    <w:rsid w:val="000A4C01"/>
    <w:rsid w:val="000A4DD2"/>
    <w:rsid w:val="000A571E"/>
    <w:rsid w:val="000A5B4C"/>
    <w:rsid w:val="000A5C72"/>
    <w:rsid w:val="000A62A2"/>
    <w:rsid w:val="000A6D81"/>
    <w:rsid w:val="000A72F0"/>
    <w:rsid w:val="000A780E"/>
    <w:rsid w:val="000A7D87"/>
    <w:rsid w:val="000B04DC"/>
    <w:rsid w:val="000B16DE"/>
    <w:rsid w:val="000B19E4"/>
    <w:rsid w:val="000B2572"/>
    <w:rsid w:val="000B2E03"/>
    <w:rsid w:val="000B31C3"/>
    <w:rsid w:val="000B33A8"/>
    <w:rsid w:val="000B3952"/>
    <w:rsid w:val="000B407B"/>
    <w:rsid w:val="000B42FC"/>
    <w:rsid w:val="000B4617"/>
    <w:rsid w:val="000B4C0F"/>
    <w:rsid w:val="000B4F3B"/>
    <w:rsid w:val="000B503B"/>
    <w:rsid w:val="000B55D5"/>
    <w:rsid w:val="000B5C09"/>
    <w:rsid w:val="000B6510"/>
    <w:rsid w:val="000B7259"/>
    <w:rsid w:val="000B7AC0"/>
    <w:rsid w:val="000C0730"/>
    <w:rsid w:val="000C097D"/>
    <w:rsid w:val="000C16D4"/>
    <w:rsid w:val="000C3608"/>
    <w:rsid w:val="000C3AFA"/>
    <w:rsid w:val="000C437D"/>
    <w:rsid w:val="000C4DAD"/>
    <w:rsid w:val="000C5B46"/>
    <w:rsid w:val="000C5D6C"/>
    <w:rsid w:val="000C6037"/>
    <w:rsid w:val="000C6D9A"/>
    <w:rsid w:val="000C6F71"/>
    <w:rsid w:val="000C7760"/>
    <w:rsid w:val="000D0508"/>
    <w:rsid w:val="000D0612"/>
    <w:rsid w:val="000D2AD3"/>
    <w:rsid w:val="000D2FF5"/>
    <w:rsid w:val="000D485C"/>
    <w:rsid w:val="000D4DB7"/>
    <w:rsid w:val="000D580F"/>
    <w:rsid w:val="000D7061"/>
    <w:rsid w:val="000E1054"/>
    <w:rsid w:val="000E11E6"/>
    <w:rsid w:val="000E1332"/>
    <w:rsid w:val="000E1CE2"/>
    <w:rsid w:val="000E2749"/>
    <w:rsid w:val="000E287B"/>
    <w:rsid w:val="000E3657"/>
    <w:rsid w:val="000E37B9"/>
    <w:rsid w:val="000E4A85"/>
    <w:rsid w:val="000E51B4"/>
    <w:rsid w:val="000E7B5F"/>
    <w:rsid w:val="000F0167"/>
    <w:rsid w:val="000F0AB1"/>
    <w:rsid w:val="000F0B8F"/>
    <w:rsid w:val="000F1189"/>
    <w:rsid w:val="000F1450"/>
    <w:rsid w:val="000F16F7"/>
    <w:rsid w:val="000F2335"/>
    <w:rsid w:val="000F2A04"/>
    <w:rsid w:val="000F2A28"/>
    <w:rsid w:val="000F2A77"/>
    <w:rsid w:val="000F2CB9"/>
    <w:rsid w:val="000F357B"/>
    <w:rsid w:val="000F3A42"/>
    <w:rsid w:val="000F3C12"/>
    <w:rsid w:val="000F5002"/>
    <w:rsid w:val="000F5182"/>
    <w:rsid w:val="000F53FE"/>
    <w:rsid w:val="000F5753"/>
    <w:rsid w:val="000F5A58"/>
    <w:rsid w:val="000F6114"/>
    <w:rsid w:val="000F6316"/>
    <w:rsid w:val="000F6396"/>
    <w:rsid w:val="000F6E21"/>
    <w:rsid w:val="000F7412"/>
    <w:rsid w:val="000F7AEC"/>
    <w:rsid w:val="00100211"/>
    <w:rsid w:val="0010033E"/>
    <w:rsid w:val="00100839"/>
    <w:rsid w:val="00100A57"/>
    <w:rsid w:val="00100CC8"/>
    <w:rsid w:val="001013D6"/>
    <w:rsid w:val="001014F5"/>
    <w:rsid w:val="00102976"/>
    <w:rsid w:val="00103152"/>
    <w:rsid w:val="001033D4"/>
    <w:rsid w:val="0010381D"/>
    <w:rsid w:val="00103C41"/>
    <w:rsid w:val="00104D4F"/>
    <w:rsid w:val="00105068"/>
    <w:rsid w:val="0010514E"/>
    <w:rsid w:val="00105A73"/>
    <w:rsid w:val="00106B9E"/>
    <w:rsid w:val="00106F22"/>
    <w:rsid w:val="00107121"/>
    <w:rsid w:val="00107E98"/>
    <w:rsid w:val="00107F24"/>
    <w:rsid w:val="00111167"/>
    <w:rsid w:val="0011138B"/>
    <w:rsid w:val="001125B8"/>
    <w:rsid w:val="00113D0B"/>
    <w:rsid w:val="00115B8D"/>
    <w:rsid w:val="00115D8D"/>
    <w:rsid w:val="00116A6C"/>
    <w:rsid w:val="001172DE"/>
    <w:rsid w:val="00117382"/>
    <w:rsid w:val="0011773C"/>
    <w:rsid w:val="00120655"/>
    <w:rsid w:val="0012124A"/>
    <w:rsid w:val="001212F7"/>
    <w:rsid w:val="00121A84"/>
    <w:rsid w:val="0012232F"/>
    <w:rsid w:val="0012311D"/>
    <w:rsid w:val="00123FFE"/>
    <w:rsid w:val="001240B1"/>
    <w:rsid w:val="001248FC"/>
    <w:rsid w:val="00125438"/>
    <w:rsid w:val="00125D26"/>
    <w:rsid w:val="00126252"/>
    <w:rsid w:val="00127949"/>
    <w:rsid w:val="00127D73"/>
    <w:rsid w:val="00127F9D"/>
    <w:rsid w:val="0013031A"/>
    <w:rsid w:val="00130700"/>
    <w:rsid w:val="00130BDC"/>
    <w:rsid w:val="0013246F"/>
    <w:rsid w:val="00132E84"/>
    <w:rsid w:val="0013325C"/>
    <w:rsid w:val="0013340E"/>
    <w:rsid w:val="00133C85"/>
    <w:rsid w:val="001349B5"/>
    <w:rsid w:val="001355CA"/>
    <w:rsid w:val="001359F2"/>
    <w:rsid w:val="00136329"/>
    <w:rsid w:val="00137BDE"/>
    <w:rsid w:val="001400DA"/>
    <w:rsid w:val="00140B40"/>
    <w:rsid w:val="00142149"/>
    <w:rsid w:val="001429EB"/>
    <w:rsid w:val="00142ED7"/>
    <w:rsid w:val="001449F9"/>
    <w:rsid w:val="00144E96"/>
    <w:rsid w:val="001450DE"/>
    <w:rsid w:val="001463DA"/>
    <w:rsid w:val="00146C0B"/>
    <w:rsid w:val="00147699"/>
    <w:rsid w:val="0014773C"/>
    <w:rsid w:val="00150834"/>
    <w:rsid w:val="00150BCB"/>
    <w:rsid w:val="00151145"/>
    <w:rsid w:val="00151B1D"/>
    <w:rsid w:val="001521EE"/>
    <w:rsid w:val="001533CA"/>
    <w:rsid w:val="001538BE"/>
    <w:rsid w:val="001545DE"/>
    <w:rsid w:val="001550C8"/>
    <w:rsid w:val="00155AD9"/>
    <w:rsid w:val="00155EBC"/>
    <w:rsid w:val="001565C6"/>
    <w:rsid w:val="001566E1"/>
    <w:rsid w:val="00156EA0"/>
    <w:rsid w:val="001570D6"/>
    <w:rsid w:val="00157F50"/>
    <w:rsid w:val="001601B4"/>
    <w:rsid w:val="00160F8A"/>
    <w:rsid w:val="0016147F"/>
    <w:rsid w:val="00162698"/>
    <w:rsid w:val="001627AA"/>
    <w:rsid w:val="00162827"/>
    <w:rsid w:val="0016285E"/>
    <w:rsid w:val="00162F5E"/>
    <w:rsid w:val="00163D1D"/>
    <w:rsid w:val="00163DDF"/>
    <w:rsid w:val="00163F63"/>
    <w:rsid w:val="00163FEF"/>
    <w:rsid w:val="0016434F"/>
    <w:rsid w:val="001646B5"/>
    <w:rsid w:val="00165700"/>
    <w:rsid w:val="00165F81"/>
    <w:rsid w:val="0016731F"/>
    <w:rsid w:val="0016799D"/>
    <w:rsid w:val="001705C7"/>
    <w:rsid w:val="00170BD4"/>
    <w:rsid w:val="00170D80"/>
    <w:rsid w:val="00170ED5"/>
    <w:rsid w:val="001716B9"/>
    <w:rsid w:val="001718F3"/>
    <w:rsid w:val="00173536"/>
    <w:rsid w:val="00173A26"/>
    <w:rsid w:val="001748B9"/>
    <w:rsid w:val="00174A0B"/>
    <w:rsid w:val="00175173"/>
    <w:rsid w:val="00175EFD"/>
    <w:rsid w:val="001765A9"/>
    <w:rsid w:val="00176F1D"/>
    <w:rsid w:val="001770AD"/>
    <w:rsid w:val="00177A6B"/>
    <w:rsid w:val="00177BF4"/>
    <w:rsid w:val="0018140E"/>
    <w:rsid w:val="001817D5"/>
    <w:rsid w:val="00182C20"/>
    <w:rsid w:val="00184915"/>
    <w:rsid w:val="00185174"/>
    <w:rsid w:val="001862DE"/>
    <w:rsid w:val="00190012"/>
    <w:rsid w:val="00192D05"/>
    <w:rsid w:val="00193513"/>
    <w:rsid w:val="00195ACD"/>
    <w:rsid w:val="001960E4"/>
    <w:rsid w:val="001972D5"/>
    <w:rsid w:val="00197689"/>
    <w:rsid w:val="00197AEC"/>
    <w:rsid w:val="001A01D1"/>
    <w:rsid w:val="001A0951"/>
    <w:rsid w:val="001A0ADF"/>
    <w:rsid w:val="001A0C87"/>
    <w:rsid w:val="001A1001"/>
    <w:rsid w:val="001A1AFD"/>
    <w:rsid w:val="001A1FD6"/>
    <w:rsid w:val="001A2310"/>
    <w:rsid w:val="001A31AC"/>
    <w:rsid w:val="001A3CA2"/>
    <w:rsid w:val="001A4211"/>
    <w:rsid w:val="001A4D6C"/>
    <w:rsid w:val="001A4FC9"/>
    <w:rsid w:val="001A5DDB"/>
    <w:rsid w:val="001A631D"/>
    <w:rsid w:val="001A6B21"/>
    <w:rsid w:val="001A7682"/>
    <w:rsid w:val="001A7731"/>
    <w:rsid w:val="001A796B"/>
    <w:rsid w:val="001B069B"/>
    <w:rsid w:val="001B0729"/>
    <w:rsid w:val="001B18B0"/>
    <w:rsid w:val="001B35C7"/>
    <w:rsid w:val="001B392F"/>
    <w:rsid w:val="001B3A8D"/>
    <w:rsid w:val="001B3E78"/>
    <w:rsid w:val="001B4245"/>
    <w:rsid w:val="001B556F"/>
    <w:rsid w:val="001B5D6E"/>
    <w:rsid w:val="001B5F96"/>
    <w:rsid w:val="001B6275"/>
    <w:rsid w:val="001B7908"/>
    <w:rsid w:val="001B7D73"/>
    <w:rsid w:val="001C00DB"/>
    <w:rsid w:val="001C015A"/>
    <w:rsid w:val="001C0E1A"/>
    <w:rsid w:val="001C104E"/>
    <w:rsid w:val="001C12C4"/>
    <w:rsid w:val="001C1769"/>
    <w:rsid w:val="001C1814"/>
    <w:rsid w:val="001C1822"/>
    <w:rsid w:val="001C1A74"/>
    <w:rsid w:val="001C296F"/>
    <w:rsid w:val="001C3264"/>
    <w:rsid w:val="001C3515"/>
    <w:rsid w:val="001C4993"/>
    <w:rsid w:val="001C4FEA"/>
    <w:rsid w:val="001C6085"/>
    <w:rsid w:val="001C6883"/>
    <w:rsid w:val="001C7343"/>
    <w:rsid w:val="001C7789"/>
    <w:rsid w:val="001D0032"/>
    <w:rsid w:val="001D06A4"/>
    <w:rsid w:val="001D0886"/>
    <w:rsid w:val="001D102D"/>
    <w:rsid w:val="001D1901"/>
    <w:rsid w:val="001D1AE6"/>
    <w:rsid w:val="001D1B23"/>
    <w:rsid w:val="001D327B"/>
    <w:rsid w:val="001D33FF"/>
    <w:rsid w:val="001D3A02"/>
    <w:rsid w:val="001D4261"/>
    <w:rsid w:val="001D5CB9"/>
    <w:rsid w:val="001D5E54"/>
    <w:rsid w:val="001D6500"/>
    <w:rsid w:val="001D7AEF"/>
    <w:rsid w:val="001D7B7E"/>
    <w:rsid w:val="001E0F0E"/>
    <w:rsid w:val="001E0F87"/>
    <w:rsid w:val="001E0FD6"/>
    <w:rsid w:val="001E1B69"/>
    <w:rsid w:val="001E1CF0"/>
    <w:rsid w:val="001E39DA"/>
    <w:rsid w:val="001E4293"/>
    <w:rsid w:val="001E44CC"/>
    <w:rsid w:val="001E49B7"/>
    <w:rsid w:val="001E4CA3"/>
    <w:rsid w:val="001E5522"/>
    <w:rsid w:val="001E5DC4"/>
    <w:rsid w:val="001E613E"/>
    <w:rsid w:val="001E63C8"/>
    <w:rsid w:val="001E67B4"/>
    <w:rsid w:val="001E69B8"/>
    <w:rsid w:val="001E6AEE"/>
    <w:rsid w:val="001E7043"/>
    <w:rsid w:val="001E728C"/>
    <w:rsid w:val="001E742D"/>
    <w:rsid w:val="001E7796"/>
    <w:rsid w:val="001E7A78"/>
    <w:rsid w:val="001E7BD9"/>
    <w:rsid w:val="001E7E5A"/>
    <w:rsid w:val="001F000A"/>
    <w:rsid w:val="001F118F"/>
    <w:rsid w:val="001F17E4"/>
    <w:rsid w:val="001F20A9"/>
    <w:rsid w:val="001F20C5"/>
    <w:rsid w:val="001F2654"/>
    <w:rsid w:val="001F28B9"/>
    <w:rsid w:val="001F2C2C"/>
    <w:rsid w:val="001F303C"/>
    <w:rsid w:val="001F3694"/>
    <w:rsid w:val="001F36D9"/>
    <w:rsid w:val="001F3EDF"/>
    <w:rsid w:val="001F4131"/>
    <w:rsid w:val="001F433E"/>
    <w:rsid w:val="001F4389"/>
    <w:rsid w:val="001F4ED3"/>
    <w:rsid w:val="001F5F47"/>
    <w:rsid w:val="001F6914"/>
    <w:rsid w:val="001F74A9"/>
    <w:rsid w:val="001F74BE"/>
    <w:rsid w:val="001F7C1E"/>
    <w:rsid w:val="00200030"/>
    <w:rsid w:val="00201EA2"/>
    <w:rsid w:val="002024A4"/>
    <w:rsid w:val="00202681"/>
    <w:rsid w:val="00202D3A"/>
    <w:rsid w:val="00203008"/>
    <w:rsid w:val="00204B3D"/>
    <w:rsid w:val="00204C46"/>
    <w:rsid w:val="00205360"/>
    <w:rsid w:val="00206361"/>
    <w:rsid w:val="00206798"/>
    <w:rsid w:val="0020736D"/>
    <w:rsid w:val="002102E3"/>
    <w:rsid w:val="002111F1"/>
    <w:rsid w:val="00212624"/>
    <w:rsid w:val="002127F3"/>
    <w:rsid w:val="00212A8E"/>
    <w:rsid w:val="00215510"/>
    <w:rsid w:val="002159E9"/>
    <w:rsid w:val="00215E63"/>
    <w:rsid w:val="002162E1"/>
    <w:rsid w:val="00216C3D"/>
    <w:rsid w:val="002170E3"/>
    <w:rsid w:val="00220124"/>
    <w:rsid w:val="00220187"/>
    <w:rsid w:val="00220771"/>
    <w:rsid w:val="00220DDD"/>
    <w:rsid w:val="002210C2"/>
    <w:rsid w:val="00221544"/>
    <w:rsid w:val="00221578"/>
    <w:rsid w:val="00221D12"/>
    <w:rsid w:val="00222B3C"/>
    <w:rsid w:val="0022428D"/>
    <w:rsid w:val="002244D2"/>
    <w:rsid w:val="002249E5"/>
    <w:rsid w:val="00224F12"/>
    <w:rsid w:val="00225522"/>
    <w:rsid w:val="00225BE2"/>
    <w:rsid w:val="00225D62"/>
    <w:rsid w:val="002270B0"/>
    <w:rsid w:val="00227C25"/>
    <w:rsid w:val="0023064C"/>
    <w:rsid w:val="00230991"/>
    <w:rsid w:val="00230AFB"/>
    <w:rsid w:val="00230E79"/>
    <w:rsid w:val="00231ABB"/>
    <w:rsid w:val="00232FB3"/>
    <w:rsid w:val="00233488"/>
    <w:rsid w:val="00233537"/>
    <w:rsid w:val="0023417B"/>
    <w:rsid w:val="002342F6"/>
    <w:rsid w:val="002342FC"/>
    <w:rsid w:val="00234431"/>
    <w:rsid w:val="00234451"/>
    <w:rsid w:val="00234F3A"/>
    <w:rsid w:val="00235226"/>
    <w:rsid w:val="00235C92"/>
    <w:rsid w:val="00235DD8"/>
    <w:rsid w:val="00236FC2"/>
    <w:rsid w:val="00237A98"/>
    <w:rsid w:val="00237D20"/>
    <w:rsid w:val="00241259"/>
    <w:rsid w:val="00241E95"/>
    <w:rsid w:val="00243032"/>
    <w:rsid w:val="0024304D"/>
    <w:rsid w:val="00243F03"/>
    <w:rsid w:val="0024495B"/>
    <w:rsid w:val="002456FC"/>
    <w:rsid w:val="002465FC"/>
    <w:rsid w:val="0024675B"/>
    <w:rsid w:val="00247E1C"/>
    <w:rsid w:val="0025015C"/>
    <w:rsid w:val="00251200"/>
    <w:rsid w:val="00251BB1"/>
    <w:rsid w:val="00252435"/>
    <w:rsid w:val="00252596"/>
    <w:rsid w:val="00253138"/>
    <w:rsid w:val="002537E7"/>
    <w:rsid w:val="00253EAA"/>
    <w:rsid w:val="00254C80"/>
    <w:rsid w:val="002565C3"/>
    <w:rsid w:val="00256902"/>
    <w:rsid w:val="002604E7"/>
    <w:rsid w:val="00260552"/>
    <w:rsid w:val="002606D6"/>
    <w:rsid w:val="00260C64"/>
    <w:rsid w:val="00260E4D"/>
    <w:rsid w:val="002612F6"/>
    <w:rsid w:val="00262682"/>
    <w:rsid w:val="00262D99"/>
    <w:rsid w:val="00263960"/>
    <w:rsid w:val="00264192"/>
    <w:rsid w:val="00264751"/>
    <w:rsid w:val="00264F43"/>
    <w:rsid w:val="00265674"/>
    <w:rsid w:val="002656B2"/>
    <w:rsid w:val="002659C4"/>
    <w:rsid w:val="00266719"/>
    <w:rsid w:val="00266C9D"/>
    <w:rsid w:val="00267B55"/>
    <w:rsid w:val="0027074B"/>
    <w:rsid w:val="00270981"/>
    <w:rsid w:val="00270FFD"/>
    <w:rsid w:val="0027204D"/>
    <w:rsid w:val="002723CF"/>
    <w:rsid w:val="002730BB"/>
    <w:rsid w:val="002737FD"/>
    <w:rsid w:val="002758E1"/>
    <w:rsid w:val="002759B2"/>
    <w:rsid w:val="00277E50"/>
    <w:rsid w:val="00277E6F"/>
    <w:rsid w:val="0028002C"/>
    <w:rsid w:val="002808DA"/>
    <w:rsid w:val="002812B1"/>
    <w:rsid w:val="002812B4"/>
    <w:rsid w:val="0028185B"/>
    <w:rsid w:val="00281C17"/>
    <w:rsid w:val="00281E5D"/>
    <w:rsid w:val="00281F55"/>
    <w:rsid w:val="00282056"/>
    <w:rsid w:val="0028244B"/>
    <w:rsid w:val="00282565"/>
    <w:rsid w:val="00282601"/>
    <w:rsid w:val="00282633"/>
    <w:rsid w:val="00282FA7"/>
    <w:rsid w:val="002834F4"/>
    <w:rsid w:val="00283897"/>
    <w:rsid w:val="00283A9E"/>
    <w:rsid w:val="002849F4"/>
    <w:rsid w:val="00285315"/>
    <w:rsid w:val="002853B2"/>
    <w:rsid w:val="00285BBD"/>
    <w:rsid w:val="00285ED5"/>
    <w:rsid w:val="002861AD"/>
    <w:rsid w:val="0028620A"/>
    <w:rsid w:val="00286447"/>
    <w:rsid w:val="00286625"/>
    <w:rsid w:val="00286D8E"/>
    <w:rsid w:val="002871FF"/>
    <w:rsid w:val="002873B4"/>
    <w:rsid w:val="00287A2C"/>
    <w:rsid w:val="00287F8A"/>
    <w:rsid w:val="00290748"/>
    <w:rsid w:val="002913E4"/>
    <w:rsid w:val="00291476"/>
    <w:rsid w:val="0029187D"/>
    <w:rsid w:val="00291B33"/>
    <w:rsid w:val="00292403"/>
    <w:rsid w:val="00292438"/>
    <w:rsid w:val="00292DD7"/>
    <w:rsid w:val="00293232"/>
    <w:rsid w:val="002932D8"/>
    <w:rsid w:val="00293B56"/>
    <w:rsid w:val="002941B6"/>
    <w:rsid w:val="002944C4"/>
    <w:rsid w:val="00295F92"/>
    <w:rsid w:val="00295FFA"/>
    <w:rsid w:val="00296ABF"/>
    <w:rsid w:val="00296E7B"/>
    <w:rsid w:val="002A08D7"/>
    <w:rsid w:val="002A0ABC"/>
    <w:rsid w:val="002A0F1A"/>
    <w:rsid w:val="002A0FEF"/>
    <w:rsid w:val="002A1844"/>
    <w:rsid w:val="002A32B8"/>
    <w:rsid w:val="002A34D8"/>
    <w:rsid w:val="002A467A"/>
    <w:rsid w:val="002A5CF9"/>
    <w:rsid w:val="002A681D"/>
    <w:rsid w:val="002A6CF7"/>
    <w:rsid w:val="002A71A1"/>
    <w:rsid w:val="002A7A35"/>
    <w:rsid w:val="002A7D71"/>
    <w:rsid w:val="002A7FE6"/>
    <w:rsid w:val="002B029E"/>
    <w:rsid w:val="002B044B"/>
    <w:rsid w:val="002B0A68"/>
    <w:rsid w:val="002B23E3"/>
    <w:rsid w:val="002B26BD"/>
    <w:rsid w:val="002B2E39"/>
    <w:rsid w:val="002B346C"/>
    <w:rsid w:val="002B399A"/>
    <w:rsid w:val="002B3F1F"/>
    <w:rsid w:val="002B6230"/>
    <w:rsid w:val="002B6CD4"/>
    <w:rsid w:val="002B70BB"/>
    <w:rsid w:val="002C0CD9"/>
    <w:rsid w:val="002C13C8"/>
    <w:rsid w:val="002C1656"/>
    <w:rsid w:val="002C1D47"/>
    <w:rsid w:val="002C212A"/>
    <w:rsid w:val="002C3141"/>
    <w:rsid w:val="002C3C63"/>
    <w:rsid w:val="002C3DB1"/>
    <w:rsid w:val="002C4066"/>
    <w:rsid w:val="002C40E1"/>
    <w:rsid w:val="002C470A"/>
    <w:rsid w:val="002C4F90"/>
    <w:rsid w:val="002C508A"/>
    <w:rsid w:val="002C5C68"/>
    <w:rsid w:val="002C6564"/>
    <w:rsid w:val="002C6EC6"/>
    <w:rsid w:val="002C7896"/>
    <w:rsid w:val="002C799F"/>
    <w:rsid w:val="002C7E5E"/>
    <w:rsid w:val="002D037B"/>
    <w:rsid w:val="002D0E2F"/>
    <w:rsid w:val="002D18B0"/>
    <w:rsid w:val="002D1A7D"/>
    <w:rsid w:val="002D1CB3"/>
    <w:rsid w:val="002D2372"/>
    <w:rsid w:val="002D2F11"/>
    <w:rsid w:val="002D3D7C"/>
    <w:rsid w:val="002D498E"/>
    <w:rsid w:val="002D5E65"/>
    <w:rsid w:val="002D600F"/>
    <w:rsid w:val="002D6505"/>
    <w:rsid w:val="002D70CC"/>
    <w:rsid w:val="002D72AD"/>
    <w:rsid w:val="002D73D8"/>
    <w:rsid w:val="002D76BA"/>
    <w:rsid w:val="002E0009"/>
    <w:rsid w:val="002E0411"/>
    <w:rsid w:val="002E06E2"/>
    <w:rsid w:val="002E1C2A"/>
    <w:rsid w:val="002E2032"/>
    <w:rsid w:val="002E2734"/>
    <w:rsid w:val="002E28A3"/>
    <w:rsid w:val="002E2A9E"/>
    <w:rsid w:val="002E612F"/>
    <w:rsid w:val="002E6767"/>
    <w:rsid w:val="002E6E79"/>
    <w:rsid w:val="002E781E"/>
    <w:rsid w:val="002F0BFD"/>
    <w:rsid w:val="002F12DB"/>
    <w:rsid w:val="002F2170"/>
    <w:rsid w:val="002F2963"/>
    <w:rsid w:val="002F2EAA"/>
    <w:rsid w:val="002F3203"/>
    <w:rsid w:val="002F4783"/>
    <w:rsid w:val="002F5EC3"/>
    <w:rsid w:val="002F628A"/>
    <w:rsid w:val="002F68C8"/>
    <w:rsid w:val="002F6EF5"/>
    <w:rsid w:val="002F7254"/>
    <w:rsid w:val="002F7C49"/>
    <w:rsid w:val="0030152F"/>
    <w:rsid w:val="00301A5C"/>
    <w:rsid w:val="00302B43"/>
    <w:rsid w:val="00302C48"/>
    <w:rsid w:val="003048D8"/>
    <w:rsid w:val="00304D43"/>
    <w:rsid w:val="003054BF"/>
    <w:rsid w:val="00305593"/>
    <w:rsid w:val="0030559D"/>
    <w:rsid w:val="003056B6"/>
    <w:rsid w:val="00305AF4"/>
    <w:rsid w:val="003070AE"/>
    <w:rsid w:val="0030773F"/>
    <w:rsid w:val="00307DCD"/>
    <w:rsid w:val="00310058"/>
    <w:rsid w:val="003100E0"/>
    <w:rsid w:val="00310BC9"/>
    <w:rsid w:val="003110D4"/>
    <w:rsid w:val="00311B8D"/>
    <w:rsid w:val="003125A6"/>
    <w:rsid w:val="00312691"/>
    <w:rsid w:val="00312C48"/>
    <w:rsid w:val="00313A95"/>
    <w:rsid w:val="003141F5"/>
    <w:rsid w:val="00314E8F"/>
    <w:rsid w:val="003155B8"/>
    <w:rsid w:val="00315A89"/>
    <w:rsid w:val="00315E4A"/>
    <w:rsid w:val="0031643B"/>
    <w:rsid w:val="003173F2"/>
    <w:rsid w:val="0031770A"/>
    <w:rsid w:val="003178D6"/>
    <w:rsid w:val="00317E56"/>
    <w:rsid w:val="00320752"/>
    <w:rsid w:val="00321088"/>
    <w:rsid w:val="00321A18"/>
    <w:rsid w:val="0032248B"/>
    <w:rsid w:val="0032251D"/>
    <w:rsid w:val="003234B1"/>
    <w:rsid w:val="003237AF"/>
    <w:rsid w:val="00324EF9"/>
    <w:rsid w:val="0032649E"/>
    <w:rsid w:val="00326E38"/>
    <w:rsid w:val="00326FE0"/>
    <w:rsid w:val="0032743F"/>
    <w:rsid w:val="00327795"/>
    <w:rsid w:val="003278A3"/>
    <w:rsid w:val="00327C54"/>
    <w:rsid w:val="00327DE2"/>
    <w:rsid w:val="0033059E"/>
    <w:rsid w:val="003305EC"/>
    <w:rsid w:val="003306E1"/>
    <w:rsid w:val="00330AFB"/>
    <w:rsid w:val="0033176C"/>
    <w:rsid w:val="003317C2"/>
    <w:rsid w:val="00332E1D"/>
    <w:rsid w:val="00333112"/>
    <w:rsid w:val="0033369C"/>
    <w:rsid w:val="00333E09"/>
    <w:rsid w:val="00333F77"/>
    <w:rsid w:val="0033420B"/>
    <w:rsid w:val="00334A73"/>
    <w:rsid w:val="00334A94"/>
    <w:rsid w:val="00336213"/>
    <w:rsid w:val="0033623E"/>
    <w:rsid w:val="0033636A"/>
    <w:rsid w:val="003364AE"/>
    <w:rsid w:val="00337241"/>
    <w:rsid w:val="0033765B"/>
    <w:rsid w:val="00337B38"/>
    <w:rsid w:val="00337E29"/>
    <w:rsid w:val="00341010"/>
    <w:rsid w:val="00341640"/>
    <w:rsid w:val="00341C98"/>
    <w:rsid w:val="00341E46"/>
    <w:rsid w:val="00341EF7"/>
    <w:rsid w:val="00342629"/>
    <w:rsid w:val="00343A46"/>
    <w:rsid w:val="00343B58"/>
    <w:rsid w:val="00343E73"/>
    <w:rsid w:val="00343F46"/>
    <w:rsid w:val="00344035"/>
    <w:rsid w:val="00344206"/>
    <w:rsid w:val="003455B6"/>
    <w:rsid w:val="00346549"/>
    <w:rsid w:val="00346578"/>
    <w:rsid w:val="00346604"/>
    <w:rsid w:val="00350A41"/>
    <w:rsid w:val="00350EE2"/>
    <w:rsid w:val="00350F6B"/>
    <w:rsid w:val="003512BF"/>
    <w:rsid w:val="00352506"/>
    <w:rsid w:val="00354FAA"/>
    <w:rsid w:val="00355B16"/>
    <w:rsid w:val="003560B7"/>
    <w:rsid w:val="00356542"/>
    <w:rsid w:val="00357D00"/>
    <w:rsid w:val="003611F2"/>
    <w:rsid w:val="00361466"/>
    <w:rsid w:val="003617CF"/>
    <w:rsid w:val="0036184E"/>
    <w:rsid w:val="00361A48"/>
    <w:rsid w:val="00361E22"/>
    <w:rsid w:val="003626AA"/>
    <w:rsid w:val="00362FD3"/>
    <w:rsid w:val="003630C4"/>
    <w:rsid w:val="00363478"/>
    <w:rsid w:val="00363F28"/>
    <w:rsid w:val="00363FC8"/>
    <w:rsid w:val="00364387"/>
    <w:rsid w:val="00365116"/>
    <w:rsid w:val="0036598D"/>
    <w:rsid w:val="00365A12"/>
    <w:rsid w:val="0036691C"/>
    <w:rsid w:val="003677F8"/>
    <w:rsid w:val="003679E8"/>
    <w:rsid w:val="003706E9"/>
    <w:rsid w:val="00370D62"/>
    <w:rsid w:val="003711DB"/>
    <w:rsid w:val="003723B3"/>
    <w:rsid w:val="003724C9"/>
    <w:rsid w:val="00373F3E"/>
    <w:rsid w:val="003742D0"/>
    <w:rsid w:val="00374807"/>
    <w:rsid w:val="00374A55"/>
    <w:rsid w:val="003760CF"/>
    <w:rsid w:val="003763A4"/>
    <w:rsid w:val="00376C0B"/>
    <w:rsid w:val="00377013"/>
    <w:rsid w:val="00380A3C"/>
    <w:rsid w:val="00380C0A"/>
    <w:rsid w:val="00380C88"/>
    <w:rsid w:val="00380E5C"/>
    <w:rsid w:val="003810F4"/>
    <w:rsid w:val="00381297"/>
    <w:rsid w:val="0038164C"/>
    <w:rsid w:val="00381B92"/>
    <w:rsid w:val="00381C1D"/>
    <w:rsid w:val="00382096"/>
    <w:rsid w:val="003833EA"/>
    <w:rsid w:val="0038353B"/>
    <w:rsid w:val="00385DC9"/>
    <w:rsid w:val="0038606A"/>
    <w:rsid w:val="0038713B"/>
    <w:rsid w:val="0039094B"/>
    <w:rsid w:val="00391458"/>
    <w:rsid w:val="00392783"/>
    <w:rsid w:val="00392CF1"/>
    <w:rsid w:val="00392E61"/>
    <w:rsid w:val="00392FA8"/>
    <w:rsid w:val="003932A4"/>
    <w:rsid w:val="00393986"/>
    <w:rsid w:val="0039432D"/>
    <w:rsid w:val="00394567"/>
    <w:rsid w:val="00394673"/>
    <w:rsid w:val="00394C4E"/>
    <w:rsid w:val="00395C47"/>
    <w:rsid w:val="003962D8"/>
    <w:rsid w:val="0039712E"/>
    <w:rsid w:val="003A1386"/>
    <w:rsid w:val="003A146E"/>
    <w:rsid w:val="003A1A68"/>
    <w:rsid w:val="003A3CDC"/>
    <w:rsid w:val="003A4165"/>
    <w:rsid w:val="003A44B9"/>
    <w:rsid w:val="003A4A98"/>
    <w:rsid w:val="003A4DCF"/>
    <w:rsid w:val="003A53D4"/>
    <w:rsid w:val="003A54A8"/>
    <w:rsid w:val="003A5718"/>
    <w:rsid w:val="003A594A"/>
    <w:rsid w:val="003A5A37"/>
    <w:rsid w:val="003A6C97"/>
    <w:rsid w:val="003A72CC"/>
    <w:rsid w:val="003A7739"/>
    <w:rsid w:val="003B0DE4"/>
    <w:rsid w:val="003B1127"/>
    <w:rsid w:val="003B113D"/>
    <w:rsid w:val="003B1AA2"/>
    <w:rsid w:val="003B3DBF"/>
    <w:rsid w:val="003B4028"/>
    <w:rsid w:val="003B4673"/>
    <w:rsid w:val="003B4846"/>
    <w:rsid w:val="003B4FE9"/>
    <w:rsid w:val="003B5B40"/>
    <w:rsid w:val="003B5C65"/>
    <w:rsid w:val="003B66C9"/>
    <w:rsid w:val="003C00AE"/>
    <w:rsid w:val="003C19F6"/>
    <w:rsid w:val="003C20BA"/>
    <w:rsid w:val="003C260D"/>
    <w:rsid w:val="003C3843"/>
    <w:rsid w:val="003C5C50"/>
    <w:rsid w:val="003C6253"/>
    <w:rsid w:val="003C69A0"/>
    <w:rsid w:val="003C6ABE"/>
    <w:rsid w:val="003C7165"/>
    <w:rsid w:val="003D0280"/>
    <w:rsid w:val="003D12A2"/>
    <w:rsid w:val="003D1739"/>
    <w:rsid w:val="003D204A"/>
    <w:rsid w:val="003D29DC"/>
    <w:rsid w:val="003D53E2"/>
    <w:rsid w:val="003D5417"/>
    <w:rsid w:val="003D59D8"/>
    <w:rsid w:val="003D67B7"/>
    <w:rsid w:val="003D681D"/>
    <w:rsid w:val="003D6FFB"/>
    <w:rsid w:val="003D7ADB"/>
    <w:rsid w:val="003D7E81"/>
    <w:rsid w:val="003E1096"/>
    <w:rsid w:val="003E1FB7"/>
    <w:rsid w:val="003E299D"/>
    <w:rsid w:val="003E3324"/>
    <w:rsid w:val="003E6A12"/>
    <w:rsid w:val="003E6CFC"/>
    <w:rsid w:val="003E7C01"/>
    <w:rsid w:val="003E7F50"/>
    <w:rsid w:val="003F06F0"/>
    <w:rsid w:val="003F08F9"/>
    <w:rsid w:val="003F09AA"/>
    <w:rsid w:val="003F1394"/>
    <w:rsid w:val="003F1B3F"/>
    <w:rsid w:val="003F2301"/>
    <w:rsid w:val="003F2466"/>
    <w:rsid w:val="003F28AE"/>
    <w:rsid w:val="003F332B"/>
    <w:rsid w:val="003F3C6E"/>
    <w:rsid w:val="003F4439"/>
    <w:rsid w:val="003F4446"/>
    <w:rsid w:val="003F549D"/>
    <w:rsid w:val="003F56D5"/>
    <w:rsid w:val="003F7070"/>
    <w:rsid w:val="003F7C79"/>
    <w:rsid w:val="00400C5F"/>
    <w:rsid w:val="00401AC8"/>
    <w:rsid w:val="0040257E"/>
    <w:rsid w:val="00402732"/>
    <w:rsid w:val="00402778"/>
    <w:rsid w:val="00402FB0"/>
    <w:rsid w:val="004032B8"/>
    <w:rsid w:val="004034F2"/>
    <w:rsid w:val="00403793"/>
    <w:rsid w:val="00403FF6"/>
    <w:rsid w:val="00404222"/>
    <w:rsid w:val="00406C38"/>
    <w:rsid w:val="0040727A"/>
    <w:rsid w:val="004073CF"/>
    <w:rsid w:val="00410340"/>
    <w:rsid w:val="004103D5"/>
    <w:rsid w:val="0041055C"/>
    <w:rsid w:val="00410656"/>
    <w:rsid w:val="00411C99"/>
    <w:rsid w:val="004130C7"/>
    <w:rsid w:val="00414223"/>
    <w:rsid w:val="004152B7"/>
    <w:rsid w:val="0041537B"/>
    <w:rsid w:val="0042074A"/>
    <w:rsid w:val="00420BC1"/>
    <w:rsid w:val="00420D37"/>
    <w:rsid w:val="00420EAC"/>
    <w:rsid w:val="00421197"/>
    <w:rsid w:val="004214CD"/>
    <w:rsid w:val="00421A02"/>
    <w:rsid w:val="00421BB1"/>
    <w:rsid w:val="0042423E"/>
    <w:rsid w:val="00424766"/>
    <w:rsid w:val="00424864"/>
    <w:rsid w:val="00425143"/>
    <w:rsid w:val="00425554"/>
    <w:rsid w:val="0042580B"/>
    <w:rsid w:val="004266B8"/>
    <w:rsid w:val="00426B26"/>
    <w:rsid w:val="00426C0C"/>
    <w:rsid w:val="00431338"/>
    <w:rsid w:val="0043165A"/>
    <w:rsid w:val="004319D5"/>
    <w:rsid w:val="00431E49"/>
    <w:rsid w:val="00431FC6"/>
    <w:rsid w:val="0043231D"/>
    <w:rsid w:val="00433015"/>
    <w:rsid w:val="00433685"/>
    <w:rsid w:val="00433D6D"/>
    <w:rsid w:val="00433EF0"/>
    <w:rsid w:val="00434176"/>
    <w:rsid w:val="0043419B"/>
    <w:rsid w:val="004349FB"/>
    <w:rsid w:val="00434FE9"/>
    <w:rsid w:val="0043522D"/>
    <w:rsid w:val="00435446"/>
    <w:rsid w:val="00436008"/>
    <w:rsid w:val="004366A7"/>
    <w:rsid w:val="00437B39"/>
    <w:rsid w:val="00437B9D"/>
    <w:rsid w:val="00440632"/>
    <w:rsid w:val="004406F3"/>
    <w:rsid w:val="00440AA0"/>
    <w:rsid w:val="00440D65"/>
    <w:rsid w:val="00441617"/>
    <w:rsid w:val="00442890"/>
    <w:rsid w:val="004430D3"/>
    <w:rsid w:val="00444B57"/>
    <w:rsid w:val="00444B69"/>
    <w:rsid w:val="00445738"/>
    <w:rsid w:val="004462CA"/>
    <w:rsid w:val="004466AE"/>
    <w:rsid w:val="00447C53"/>
    <w:rsid w:val="00451F3E"/>
    <w:rsid w:val="00452343"/>
    <w:rsid w:val="004533E1"/>
    <w:rsid w:val="0045456B"/>
    <w:rsid w:val="00454A89"/>
    <w:rsid w:val="00454C18"/>
    <w:rsid w:val="00454D26"/>
    <w:rsid w:val="00454DA6"/>
    <w:rsid w:val="004551C3"/>
    <w:rsid w:val="00455D84"/>
    <w:rsid w:val="004567F8"/>
    <w:rsid w:val="00456EC4"/>
    <w:rsid w:val="00457556"/>
    <w:rsid w:val="00460314"/>
    <w:rsid w:val="004603F0"/>
    <w:rsid w:val="00460FCE"/>
    <w:rsid w:val="004616C6"/>
    <w:rsid w:val="00461F2C"/>
    <w:rsid w:val="0046351D"/>
    <w:rsid w:val="004644C2"/>
    <w:rsid w:val="004652D2"/>
    <w:rsid w:val="00465A01"/>
    <w:rsid w:val="00465E48"/>
    <w:rsid w:val="00470296"/>
    <w:rsid w:val="004707CE"/>
    <w:rsid w:val="00471491"/>
    <w:rsid w:val="004716DA"/>
    <w:rsid w:val="00472074"/>
    <w:rsid w:val="00472D98"/>
    <w:rsid w:val="0047525A"/>
    <w:rsid w:val="004758DC"/>
    <w:rsid w:val="004759C4"/>
    <w:rsid w:val="00476957"/>
    <w:rsid w:val="00477BFE"/>
    <w:rsid w:val="00477E16"/>
    <w:rsid w:val="00480369"/>
    <w:rsid w:val="004807B0"/>
    <w:rsid w:val="00481C07"/>
    <w:rsid w:val="0048227E"/>
    <w:rsid w:val="004832ED"/>
    <w:rsid w:val="0048361B"/>
    <w:rsid w:val="00484578"/>
    <w:rsid w:val="00484B9F"/>
    <w:rsid w:val="00484F4E"/>
    <w:rsid w:val="00485F76"/>
    <w:rsid w:val="0048661F"/>
    <w:rsid w:val="00486B09"/>
    <w:rsid w:val="00490F6F"/>
    <w:rsid w:val="0049172A"/>
    <w:rsid w:val="0049228D"/>
    <w:rsid w:val="004925E8"/>
    <w:rsid w:val="00492A1D"/>
    <w:rsid w:val="00493090"/>
    <w:rsid w:val="004943D7"/>
    <w:rsid w:val="00494B9E"/>
    <w:rsid w:val="00494D4A"/>
    <w:rsid w:val="00494FA8"/>
    <w:rsid w:val="004955F3"/>
    <w:rsid w:val="0049582E"/>
    <w:rsid w:val="00495924"/>
    <w:rsid w:val="004967EF"/>
    <w:rsid w:val="0049706E"/>
    <w:rsid w:val="004970B7"/>
    <w:rsid w:val="004A02AB"/>
    <w:rsid w:val="004A03F6"/>
    <w:rsid w:val="004A06B0"/>
    <w:rsid w:val="004A0CB1"/>
    <w:rsid w:val="004A10AE"/>
    <w:rsid w:val="004A173B"/>
    <w:rsid w:val="004A1AF4"/>
    <w:rsid w:val="004A22D3"/>
    <w:rsid w:val="004A28A7"/>
    <w:rsid w:val="004A2BDD"/>
    <w:rsid w:val="004A2ED5"/>
    <w:rsid w:val="004A2FB5"/>
    <w:rsid w:val="004A313E"/>
    <w:rsid w:val="004A3213"/>
    <w:rsid w:val="004A37B4"/>
    <w:rsid w:val="004A3A7A"/>
    <w:rsid w:val="004A43C9"/>
    <w:rsid w:val="004A4B61"/>
    <w:rsid w:val="004A4D6A"/>
    <w:rsid w:val="004A50AF"/>
    <w:rsid w:val="004A5AA3"/>
    <w:rsid w:val="004A66BB"/>
    <w:rsid w:val="004A6713"/>
    <w:rsid w:val="004A67A8"/>
    <w:rsid w:val="004A67EB"/>
    <w:rsid w:val="004A6B12"/>
    <w:rsid w:val="004A6B6E"/>
    <w:rsid w:val="004A7BA5"/>
    <w:rsid w:val="004B0D0A"/>
    <w:rsid w:val="004B12FD"/>
    <w:rsid w:val="004B17E3"/>
    <w:rsid w:val="004B1A15"/>
    <w:rsid w:val="004B1DC8"/>
    <w:rsid w:val="004B2B65"/>
    <w:rsid w:val="004B4361"/>
    <w:rsid w:val="004B4E15"/>
    <w:rsid w:val="004B5767"/>
    <w:rsid w:val="004B6864"/>
    <w:rsid w:val="004B6C38"/>
    <w:rsid w:val="004B6D63"/>
    <w:rsid w:val="004B707F"/>
    <w:rsid w:val="004B711D"/>
    <w:rsid w:val="004B75AA"/>
    <w:rsid w:val="004B7E5E"/>
    <w:rsid w:val="004B7E88"/>
    <w:rsid w:val="004C01FD"/>
    <w:rsid w:val="004C051B"/>
    <w:rsid w:val="004C058B"/>
    <w:rsid w:val="004C1587"/>
    <w:rsid w:val="004C25F2"/>
    <w:rsid w:val="004C2BB0"/>
    <w:rsid w:val="004C2E2F"/>
    <w:rsid w:val="004C3364"/>
    <w:rsid w:val="004C43E0"/>
    <w:rsid w:val="004C510D"/>
    <w:rsid w:val="004C5320"/>
    <w:rsid w:val="004C5B7C"/>
    <w:rsid w:val="004C649F"/>
    <w:rsid w:val="004C6ABC"/>
    <w:rsid w:val="004C7215"/>
    <w:rsid w:val="004C7601"/>
    <w:rsid w:val="004C7E7C"/>
    <w:rsid w:val="004D064F"/>
    <w:rsid w:val="004D0FCD"/>
    <w:rsid w:val="004D1A70"/>
    <w:rsid w:val="004D2D38"/>
    <w:rsid w:val="004D30C2"/>
    <w:rsid w:val="004D3714"/>
    <w:rsid w:val="004D66FF"/>
    <w:rsid w:val="004D7506"/>
    <w:rsid w:val="004E0A37"/>
    <w:rsid w:val="004E0ADA"/>
    <w:rsid w:val="004E1EDA"/>
    <w:rsid w:val="004E226D"/>
    <w:rsid w:val="004E2DF2"/>
    <w:rsid w:val="004E4B18"/>
    <w:rsid w:val="004E4E6F"/>
    <w:rsid w:val="004E5B9E"/>
    <w:rsid w:val="004E5CE0"/>
    <w:rsid w:val="004E6066"/>
    <w:rsid w:val="004E6205"/>
    <w:rsid w:val="004E7B23"/>
    <w:rsid w:val="004E7C18"/>
    <w:rsid w:val="004E7E20"/>
    <w:rsid w:val="004E7E3E"/>
    <w:rsid w:val="004E7E8F"/>
    <w:rsid w:val="004F0BB6"/>
    <w:rsid w:val="004F0E60"/>
    <w:rsid w:val="004F1C2E"/>
    <w:rsid w:val="004F20EB"/>
    <w:rsid w:val="004F2135"/>
    <w:rsid w:val="004F2703"/>
    <w:rsid w:val="004F282B"/>
    <w:rsid w:val="004F3F29"/>
    <w:rsid w:val="004F438D"/>
    <w:rsid w:val="004F54CB"/>
    <w:rsid w:val="004F59DF"/>
    <w:rsid w:val="004F734C"/>
    <w:rsid w:val="004F755A"/>
    <w:rsid w:val="004F7974"/>
    <w:rsid w:val="004F7A48"/>
    <w:rsid w:val="004F7A79"/>
    <w:rsid w:val="00500C9E"/>
    <w:rsid w:val="00500FA0"/>
    <w:rsid w:val="005011E9"/>
    <w:rsid w:val="005028CC"/>
    <w:rsid w:val="005033D7"/>
    <w:rsid w:val="0050350A"/>
    <w:rsid w:val="005038D4"/>
    <w:rsid w:val="00503F52"/>
    <w:rsid w:val="0050487A"/>
    <w:rsid w:val="00504E87"/>
    <w:rsid w:val="005065E9"/>
    <w:rsid w:val="00506D3E"/>
    <w:rsid w:val="0050765B"/>
    <w:rsid w:val="00510E35"/>
    <w:rsid w:val="005110D5"/>
    <w:rsid w:val="00511216"/>
    <w:rsid w:val="005118D5"/>
    <w:rsid w:val="00511985"/>
    <w:rsid w:val="005119F3"/>
    <w:rsid w:val="00511CEC"/>
    <w:rsid w:val="005120F8"/>
    <w:rsid w:val="005123D8"/>
    <w:rsid w:val="00512DCB"/>
    <w:rsid w:val="005130DF"/>
    <w:rsid w:val="005131CF"/>
    <w:rsid w:val="00513BA8"/>
    <w:rsid w:val="0051478C"/>
    <w:rsid w:val="00514CE5"/>
    <w:rsid w:val="00515C14"/>
    <w:rsid w:val="00515CCE"/>
    <w:rsid w:val="00517AEC"/>
    <w:rsid w:val="005202B2"/>
    <w:rsid w:val="0052064F"/>
    <w:rsid w:val="00520C13"/>
    <w:rsid w:val="00520E49"/>
    <w:rsid w:val="00521CCF"/>
    <w:rsid w:val="00522A5B"/>
    <w:rsid w:val="00523E89"/>
    <w:rsid w:val="005248CC"/>
    <w:rsid w:val="00524DF7"/>
    <w:rsid w:val="005250BC"/>
    <w:rsid w:val="005251B6"/>
    <w:rsid w:val="005257B4"/>
    <w:rsid w:val="00525E52"/>
    <w:rsid w:val="005260DB"/>
    <w:rsid w:val="00526272"/>
    <w:rsid w:val="0052630A"/>
    <w:rsid w:val="005265EE"/>
    <w:rsid w:val="00526AAA"/>
    <w:rsid w:val="00527073"/>
    <w:rsid w:val="00527D63"/>
    <w:rsid w:val="00530182"/>
    <w:rsid w:val="005304B7"/>
    <w:rsid w:val="00532CF3"/>
    <w:rsid w:val="005330B6"/>
    <w:rsid w:val="005335E9"/>
    <w:rsid w:val="00533AFC"/>
    <w:rsid w:val="005343E7"/>
    <w:rsid w:val="00534A60"/>
    <w:rsid w:val="00534DF1"/>
    <w:rsid w:val="00534F49"/>
    <w:rsid w:val="005357A6"/>
    <w:rsid w:val="00535F01"/>
    <w:rsid w:val="005364E1"/>
    <w:rsid w:val="00536727"/>
    <w:rsid w:val="00537578"/>
    <w:rsid w:val="0053771B"/>
    <w:rsid w:val="005404E7"/>
    <w:rsid w:val="00541A95"/>
    <w:rsid w:val="005426AA"/>
    <w:rsid w:val="00542996"/>
    <w:rsid w:val="0054299B"/>
    <w:rsid w:val="0054361F"/>
    <w:rsid w:val="00544031"/>
    <w:rsid w:val="005451C2"/>
    <w:rsid w:val="00545359"/>
    <w:rsid w:val="005463F1"/>
    <w:rsid w:val="005464CB"/>
    <w:rsid w:val="00546827"/>
    <w:rsid w:val="00546C57"/>
    <w:rsid w:val="00546FEA"/>
    <w:rsid w:val="0054723E"/>
    <w:rsid w:val="005479BB"/>
    <w:rsid w:val="005507E4"/>
    <w:rsid w:val="00550A63"/>
    <w:rsid w:val="005519D5"/>
    <w:rsid w:val="00551B92"/>
    <w:rsid w:val="00553143"/>
    <w:rsid w:val="0055331C"/>
    <w:rsid w:val="00553AB6"/>
    <w:rsid w:val="00553F38"/>
    <w:rsid w:val="005540E0"/>
    <w:rsid w:val="0055552F"/>
    <w:rsid w:val="0055607A"/>
    <w:rsid w:val="005567F5"/>
    <w:rsid w:val="00556AB4"/>
    <w:rsid w:val="00556B4D"/>
    <w:rsid w:val="0055722E"/>
    <w:rsid w:val="00557347"/>
    <w:rsid w:val="00557B59"/>
    <w:rsid w:val="0056069B"/>
    <w:rsid w:val="005607A3"/>
    <w:rsid w:val="005608A1"/>
    <w:rsid w:val="0056154A"/>
    <w:rsid w:val="005615D7"/>
    <w:rsid w:val="00561C62"/>
    <w:rsid w:val="00562069"/>
    <w:rsid w:val="005622F1"/>
    <w:rsid w:val="00562854"/>
    <w:rsid w:val="00562CD2"/>
    <w:rsid w:val="0056350A"/>
    <w:rsid w:val="00563EAB"/>
    <w:rsid w:val="005649FD"/>
    <w:rsid w:val="00564BAD"/>
    <w:rsid w:val="00565304"/>
    <w:rsid w:val="0056561B"/>
    <w:rsid w:val="005658D5"/>
    <w:rsid w:val="0056734D"/>
    <w:rsid w:val="0056746C"/>
    <w:rsid w:val="0056770E"/>
    <w:rsid w:val="00567A1A"/>
    <w:rsid w:val="00567F5D"/>
    <w:rsid w:val="005702C7"/>
    <w:rsid w:val="00570921"/>
    <w:rsid w:val="00571CF6"/>
    <w:rsid w:val="0057201B"/>
    <w:rsid w:val="0057229E"/>
    <w:rsid w:val="00573022"/>
    <w:rsid w:val="00573214"/>
    <w:rsid w:val="00574176"/>
    <w:rsid w:val="00574580"/>
    <w:rsid w:val="00574955"/>
    <w:rsid w:val="005754B7"/>
    <w:rsid w:val="00575D1B"/>
    <w:rsid w:val="005761C0"/>
    <w:rsid w:val="005765B7"/>
    <w:rsid w:val="005769E1"/>
    <w:rsid w:val="005810AE"/>
    <w:rsid w:val="00581483"/>
    <w:rsid w:val="005816A3"/>
    <w:rsid w:val="00582173"/>
    <w:rsid w:val="005826B9"/>
    <w:rsid w:val="005838FA"/>
    <w:rsid w:val="00583A29"/>
    <w:rsid w:val="0058450D"/>
    <w:rsid w:val="0058587B"/>
    <w:rsid w:val="00585FAB"/>
    <w:rsid w:val="00586059"/>
    <w:rsid w:val="005868D7"/>
    <w:rsid w:val="00591042"/>
    <w:rsid w:val="00591B83"/>
    <w:rsid w:val="00593129"/>
    <w:rsid w:val="0059414A"/>
    <w:rsid w:val="005955D3"/>
    <w:rsid w:val="005956C3"/>
    <w:rsid w:val="0059577B"/>
    <w:rsid w:val="00595864"/>
    <w:rsid w:val="0059590F"/>
    <w:rsid w:val="0059602D"/>
    <w:rsid w:val="005966BF"/>
    <w:rsid w:val="00597925"/>
    <w:rsid w:val="005A0240"/>
    <w:rsid w:val="005A1411"/>
    <w:rsid w:val="005A19AF"/>
    <w:rsid w:val="005A1A1F"/>
    <w:rsid w:val="005A22E0"/>
    <w:rsid w:val="005A22FA"/>
    <w:rsid w:val="005A40BC"/>
    <w:rsid w:val="005A4FF7"/>
    <w:rsid w:val="005A513D"/>
    <w:rsid w:val="005A53CC"/>
    <w:rsid w:val="005A54D0"/>
    <w:rsid w:val="005A58DB"/>
    <w:rsid w:val="005A5ABF"/>
    <w:rsid w:val="005A6870"/>
    <w:rsid w:val="005A71FC"/>
    <w:rsid w:val="005A7DBA"/>
    <w:rsid w:val="005B026D"/>
    <w:rsid w:val="005B040E"/>
    <w:rsid w:val="005B102D"/>
    <w:rsid w:val="005B118B"/>
    <w:rsid w:val="005B1A62"/>
    <w:rsid w:val="005B1BFD"/>
    <w:rsid w:val="005B30AD"/>
    <w:rsid w:val="005B334A"/>
    <w:rsid w:val="005B3456"/>
    <w:rsid w:val="005B38A0"/>
    <w:rsid w:val="005B3CFE"/>
    <w:rsid w:val="005B42F7"/>
    <w:rsid w:val="005B4E28"/>
    <w:rsid w:val="005B5BF3"/>
    <w:rsid w:val="005B6CAB"/>
    <w:rsid w:val="005B7C93"/>
    <w:rsid w:val="005C0543"/>
    <w:rsid w:val="005C0BA3"/>
    <w:rsid w:val="005C0D9F"/>
    <w:rsid w:val="005C12AE"/>
    <w:rsid w:val="005C1330"/>
    <w:rsid w:val="005C1DEF"/>
    <w:rsid w:val="005C2716"/>
    <w:rsid w:val="005C3BF8"/>
    <w:rsid w:val="005C3E26"/>
    <w:rsid w:val="005C4229"/>
    <w:rsid w:val="005C5512"/>
    <w:rsid w:val="005C5A9A"/>
    <w:rsid w:val="005C5B1B"/>
    <w:rsid w:val="005C6514"/>
    <w:rsid w:val="005C6E95"/>
    <w:rsid w:val="005D01D3"/>
    <w:rsid w:val="005D110D"/>
    <w:rsid w:val="005D1A47"/>
    <w:rsid w:val="005D271E"/>
    <w:rsid w:val="005D35EF"/>
    <w:rsid w:val="005D3663"/>
    <w:rsid w:val="005D373E"/>
    <w:rsid w:val="005D3ADE"/>
    <w:rsid w:val="005D3C6E"/>
    <w:rsid w:val="005D4233"/>
    <w:rsid w:val="005D4650"/>
    <w:rsid w:val="005D46FF"/>
    <w:rsid w:val="005D5468"/>
    <w:rsid w:val="005D5BC0"/>
    <w:rsid w:val="005D67AE"/>
    <w:rsid w:val="005D7425"/>
    <w:rsid w:val="005D7689"/>
    <w:rsid w:val="005E187B"/>
    <w:rsid w:val="005E1F35"/>
    <w:rsid w:val="005E22AC"/>
    <w:rsid w:val="005E2745"/>
    <w:rsid w:val="005E3478"/>
    <w:rsid w:val="005E3531"/>
    <w:rsid w:val="005E462D"/>
    <w:rsid w:val="005E4689"/>
    <w:rsid w:val="005E4946"/>
    <w:rsid w:val="005E4C2F"/>
    <w:rsid w:val="005E569D"/>
    <w:rsid w:val="005E592F"/>
    <w:rsid w:val="005E5BD1"/>
    <w:rsid w:val="005E5F24"/>
    <w:rsid w:val="005E6404"/>
    <w:rsid w:val="005E7B03"/>
    <w:rsid w:val="005F0065"/>
    <w:rsid w:val="005F0FC8"/>
    <w:rsid w:val="005F1920"/>
    <w:rsid w:val="005F1DA5"/>
    <w:rsid w:val="005F3047"/>
    <w:rsid w:val="005F30A5"/>
    <w:rsid w:val="005F3324"/>
    <w:rsid w:val="005F3DA7"/>
    <w:rsid w:val="005F416F"/>
    <w:rsid w:val="005F449E"/>
    <w:rsid w:val="005F4825"/>
    <w:rsid w:val="005F52BA"/>
    <w:rsid w:val="005F6075"/>
    <w:rsid w:val="005F6092"/>
    <w:rsid w:val="005F7129"/>
    <w:rsid w:val="005F76A1"/>
    <w:rsid w:val="00600306"/>
    <w:rsid w:val="0060095C"/>
    <w:rsid w:val="00600B1A"/>
    <w:rsid w:val="00600FEA"/>
    <w:rsid w:val="0060231B"/>
    <w:rsid w:val="00602A40"/>
    <w:rsid w:val="0060371F"/>
    <w:rsid w:val="00603738"/>
    <w:rsid w:val="0060456C"/>
    <w:rsid w:val="006048F5"/>
    <w:rsid w:val="00604C88"/>
    <w:rsid w:val="006052E4"/>
    <w:rsid w:val="00605538"/>
    <w:rsid w:val="00606807"/>
    <w:rsid w:val="00606853"/>
    <w:rsid w:val="00606896"/>
    <w:rsid w:val="00607373"/>
    <w:rsid w:val="00610D19"/>
    <w:rsid w:val="00611282"/>
    <w:rsid w:val="00611C30"/>
    <w:rsid w:val="006120BE"/>
    <w:rsid w:val="0061303C"/>
    <w:rsid w:val="00613172"/>
    <w:rsid w:val="006137D8"/>
    <w:rsid w:val="00614BDD"/>
    <w:rsid w:val="0061558B"/>
    <w:rsid w:val="006172A0"/>
    <w:rsid w:val="006172E1"/>
    <w:rsid w:val="00617766"/>
    <w:rsid w:val="00617DDF"/>
    <w:rsid w:val="00617F5D"/>
    <w:rsid w:val="00620011"/>
    <w:rsid w:val="00620580"/>
    <w:rsid w:val="006207F9"/>
    <w:rsid w:val="0062100A"/>
    <w:rsid w:val="00621E02"/>
    <w:rsid w:val="00622406"/>
    <w:rsid w:val="00622BEE"/>
    <w:rsid w:val="00622E7C"/>
    <w:rsid w:val="006233FF"/>
    <w:rsid w:val="00623900"/>
    <w:rsid w:val="00623B4C"/>
    <w:rsid w:val="00623B7D"/>
    <w:rsid w:val="006241ED"/>
    <w:rsid w:val="0062468C"/>
    <w:rsid w:val="00625041"/>
    <w:rsid w:val="00625D63"/>
    <w:rsid w:val="00626017"/>
    <w:rsid w:val="00627068"/>
    <w:rsid w:val="00630A4D"/>
    <w:rsid w:val="00630E30"/>
    <w:rsid w:val="0063226B"/>
    <w:rsid w:val="0063253E"/>
    <w:rsid w:val="00632B55"/>
    <w:rsid w:val="0063333F"/>
    <w:rsid w:val="00634C5D"/>
    <w:rsid w:val="00634F8A"/>
    <w:rsid w:val="00635B7E"/>
    <w:rsid w:val="00635BF4"/>
    <w:rsid w:val="00635D5C"/>
    <w:rsid w:val="00635FB9"/>
    <w:rsid w:val="0063619A"/>
    <w:rsid w:val="00637215"/>
    <w:rsid w:val="006402FC"/>
    <w:rsid w:val="00640955"/>
    <w:rsid w:val="00641B28"/>
    <w:rsid w:val="00641B73"/>
    <w:rsid w:val="00641C6D"/>
    <w:rsid w:val="006423B6"/>
    <w:rsid w:val="00643340"/>
    <w:rsid w:val="00643893"/>
    <w:rsid w:val="00643C16"/>
    <w:rsid w:val="00643F56"/>
    <w:rsid w:val="00645430"/>
    <w:rsid w:val="00645AC3"/>
    <w:rsid w:val="00646FC1"/>
    <w:rsid w:val="00647718"/>
    <w:rsid w:val="00647F79"/>
    <w:rsid w:val="00651750"/>
    <w:rsid w:val="00651CCD"/>
    <w:rsid w:val="0065310F"/>
    <w:rsid w:val="006532FE"/>
    <w:rsid w:val="0065349B"/>
    <w:rsid w:val="00653757"/>
    <w:rsid w:val="00653A34"/>
    <w:rsid w:val="00653A3C"/>
    <w:rsid w:val="00653DE1"/>
    <w:rsid w:val="006541DB"/>
    <w:rsid w:val="00654E81"/>
    <w:rsid w:val="0065784F"/>
    <w:rsid w:val="00660113"/>
    <w:rsid w:val="00660800"/>
    <w:rsid w:val="006613A6"/>
    <w:rsid w:val="00661F21"/>
    <w:rsid w:val="0066265E"/>
    <w:rsid w:val="00663737"/>
    <w:rsid w:val="00663BF5"/>
    <w:rsid w:val="00663C33"/>
    <w:rsid w:val="006640DA"/>
    <w:rsid w:val="00665980"/>
    <w:rsid w:val="00666018"/>
    <w:rsid w:val="00666115"/>
    <w:rsid w:val="006665A9"/>
    <w:rsid w:val="00667F5D"/>
    <w:rsid w:val="00670570"/>
    <w:rsid w:val="00670D43"/>
    <w:rsid w:val="00671BF1"/>
    <w:rsid w:val="00671DE6"/>
    <w:rsid w:val="006722DD"/>
    <w:rsid w:val="0067501D"/>
    <w:rsid w:val="00675268"/>
    <w:rsid w:val="00676975"/>
    <w:rsid w:val="00677102"/>
    <w:rsid w:val="00677342"/>
    <w:rsid w:val="0067747E"/>
    <w:rsid w:val="00680364"/>
    <w:rsid w:val="006805BC"/>
    <w:rsid w:val="00680C65"/>
    <w:rsid w:val="006816CF"/>
    <w:rsid w:val="00681B01"/>
    <w:rsid w:val="00681CB6"/>
    <w:rsid w:val="00681EEA"/>
    <w:rsid w:val="00682972"/>
    <w:rsid w:val="00682B08"/>
    <w:rsid w:val="00682BD0"/>
    <w:rsid w:val="00682F80"/>
    <w:rsid w:val="006832FD"/>
    <w:rsid w:val="0068410B"/>
    <w:rsid w:val="0068497C"/>
    <w:rsid w:val="00684B5E"/>
    <w:rsid w:val="00685584"/>
    <w:rsid w:val="006855CC"/>
    <w:rsid w:val="0068583D"/>
    <w:rsid w:val="00686095"/>
    <w:rsid w:val="006877AF"/>
    <w:rsid w:val="006877CE"/>
    <w:rsid w:val="00687DB2"/>
    <w:rsid w:val="00690208"/>
    <w:rsid w:val="0069033A"/>
    <w:rsid w:val="0069072F"/>
    <w:rsid w:val="00690789"/>
    <w:rsid w:val="006908ED"/>
    <w:rsid w:val="006909D1"/>
    <w:rsid w:val="006917B2"/>
    <w:rsid w:val="00691AE2"/>
    <w:rsid w:val="00692009"/>
    <w:rsid w:val="00692421"/>
    <w:rsid w:val="00692BD2"/>
    <w:rsid w:val="00693196"/>
    <w:rsid w:val="00693AE3"/>
    <w:rsid w:val="006940F2"/>
    <w:rsid w:val="006944FC"/>
    <w:rsid w:val="00694960"/>
    <w:rsid w:val="00694B49"/>
    <w:rsid w:val="00695143"/>
    <w:rsid w:val="00695175"/>
    <w:rsid w:val="0069556F"/>
    <w:rsid w:val="00695DEC"/>
    <w:rsid w:val="0069610F"/>
    <w:rsid w:val="0069617F"/>
    <w:rsid w:val="00697FB4"/>
    <w:rsid w:val="006A0D7B"/>
    <w:rsid w:val="006A1043"/>
    <w:rsid w:val="006A11B1"/>
    <w:rsid w:val="006A1539"/>
    <w:rsid w:val="006A2F36"/>
    <w:rsid w:val="006A30FF"/>
    <w:rsid w:val="006A3A01"/>
    <w:rsid w:val="006A410F"/>
    <w:rsid w:val="006A4179"/>
    <w:rsid w:val="006A437A"/>
    <w:rsid w:val="006A501C"/>
    <w:rsid w:val="006A5B86"/>
    <w:rsid w:val="006A72F4"/>
    <w:rsid w:val="006A73A3"/>
    <w:rsid w:val="006A7B41"/>
    <w:rsid w:val="006A7C0F"/>
    <w:rsid w:val="006B0727"/>
    <w:rsid w:val="006B1232"/>
    <w:rsid w:val="006B19E6"/>
    <w:rsid w:val="006B1DA6"/>
    <w:rsid w:val="006B1F2D"/>
    <w:rsid w:val="006B1FB6"/>
    <w:rsid w:val="006B1FD6"/>
    <w:rsid w:val="006B2032"/>
    <w:rsid w:val="006B2444"/>
    <w:rsid w:val="006B2B57"/>
    <w:rsid w:val="006B365C"/>
    <w:rsid w:val="006B443B"/>
    <w:rsid w:val="006B4D73"/>
    <w:rsid w:val="006B589D"/>
    <w:rsid w:val="006B5CB2"/>
    <w:rsid w:val="006B632B"/>
    <w:rsid w:val="006B6D85"/>
    <w:rsid w:val="006B6E16"/>
    <w:rsid w:val="006C0371"/>
    <w:rsid w:val="006C044E"/>
    <w:rsid w:val="006C0B96"/>
    <w:rsid w:val="006C129F"/>
    <w:rsid w:val="006C193A"/>
    <w:rsid w:val="006C1FFA"/>
    <w:rsid w:val="006C2946"/>
    <w:rsid w:val="006C2F55"/>
    <w:rsid w:val="006C343A"/>
    <w:rsid w:val="006C41B4"/>
    <w:rsid w:val="006C4393"/>
    <w:rsid w:val="006C477C"/>
    <w:rsid w:val="006C4B74"/>
    <w:rsid w:val="006C4E4F"/>
    <w:rsid w:val="006C4F03"/>
    <w:rsid w:val="006C5C10"/>
    <w:rsid w:val="006C5ED1"/>
    <w:rsid w:val="006C5F67"/>
    <w:rsid w:val="006C5F6E"/>
    <w:rsid w:val="006C6575"/>
    <w:rsid w:val="006C6A4A"/>
    <w:rsid w:val="006C6EE5"/>
    <w:rsid w:val="006C6EE8"/>
    <w:rsid w:val="006C6FFA"/>
    <w:rsid w:val="006C7386"/>
    <w:rsid w:val="006D1257"/>
    <w:rsid w:val="006D1EEC"/>
    <w:rsid w:val="006D2251"/>
    <w:rsid w:val="006D2F5D"/>
    <w:rsid w:val="006D30A6"/>
    <w:rsid w:val="006D323B"/>
    <w:rsid w:val="006D441B"/>
    <w:rsid w:val="006D4868"/>
    <w:rsid w:val="006D50C0"/>
    <w:rsid w:val="006D60DD"/>
    <w:rsid w:val="006D6E47"/>
    <w:rsid w:val="006D7E89"/>
    <w:rsid w:val="006E056E"/>
    <w:rsid w:val="006E0606"/>
    <w:rsid w:val="006E1BAE"/>
    <w:rsid w:val="006E2250"/>
    <w:rsid w:val="006E22E2"/>
    <w:rsid w:val="006E2C34"/>
    <w:rsid w:val="006E3F7E"/>
    <w:rsid w:val="006E464F"/>
    <w:rsid w:val="006E47CA"/>
    <w:rsid w:val="006E49A5"/>
    <w:rsid w:val="006E4BB6"/>
    <w:rsid w:val="006E4C67"/>
    <w:rsid w:val="006E5523"/>
    <w:rsid w:val="006E5610"/>
    <w:rsid w:val="006E5D3F"/>
    <w:rsid w:val="006E7777"/>
    <w:rsid w:val="006E79FF"/>
    <w:rsid w:val="006F0196"/>
    <w:rsid w:val="006F0946"/>
    <w:rsid w:val="006F17EA"/>
    <w:rsid w:val="006F180B"/>
    <w:rsid w:val="006F1C18"/>
    <w:rsid w:val="006F23D8"/>
    <w:rsid w:val="006F29FE"/>
    <w:rsid w:val="006F32F6"/>
    <w:rsid w:val="006F33AC"/>
    <w:rsid w:val="006F3420"/>
    <w:rsid w:val="006F4627"/>
    <w:rsid w:val="006F4750"/>
    <w:rsid w:val="006F59C0"/>
    <w:rsid w:val="006F64E8"/>
    <w:rsid w:val="007001EF"/>
    <w:rsid w:val="00700709"/>
    <w:rsid w:val="00700C3D"/>
    <w:rsid w:val="00700F5C"/>
    <w:rsid w:val="00701995"/>
    <w:rsid w:val="007019D5"/>
    <w:rsid w:val="0070285F"/>
    <w:rsid w:val="0070415C"/>
    <w:rsid w:val="00704914"/>
    <w:rsid w:val="00704B39"/>
    <w:rsid w:val="007051F5"/>
    <w:rsid w:val="00705456"/>
    <w:rsid w:val="007059EF"/>
    <w:rsid w:val="007072E4"/>
    <w:rsid w:val="00707F4F"/>
    <w:rsid w:val="00711651"/>
    <w:rsid w:val="00711725"/>
    <w:rsid w:val="00711820"/>
    <w:rsid w:val="007118DC"/>
    <w:rsid w:val="00711BC7"/>
    <w:rsid w:val="00712649"/>
    <w:rsid w:val="007140CF"/>
    <w:rsid w:val="007147FB"/>
    <w:rsid w:val="0071480B"/>
    <w:rsid w:val="007152C7"/>
    <w:rsid w:val="007172DC"/>
    <w:rsid w:val="00717652"/>
    <w:rsid w:val="00717C9E"/>
    <w:rsid w:val="00720C77"/>
    <w:rsid w:val="00721236"/>
    <w:rsid w:val="007215BD"/>
    <w:rsid w:val="00721D52"/>
    <w:rsid w:val="00722B5C"/>
    <w:rsid w:val="00723C51"/>
    <w:rsid w:val="0072465E"/>
    <w:rsid w:val="0072476B"/>
    <w:rsid w:val="00725931"/>
    <w:rsid w:val="007266A9"/>
    <w:rsid w:val="00726AF6"/>
    <w:rsid w:val="007271D6"/>
    <w:rsid w:val="00731753"/>
    <w:rsid w:val="0073249E"/>
    <w:rsid w:val="00732742"/>
    <w:rsid w:val="00732A68"/>
    <w:rsid w:val="00732B9E"/>
    <w:rsid w:val="00732DF1"/>
    <w:rsid w:val="00733A66"/>
    <w:rsid w:val="00733BD8"/>
    <w:rsid w:val="00733D89"/>
    <w:rsid w:val="007341AD"/>
    <w:rsid w:val="00734466"/>
    <w:rsid w:val="00734F56"/>
    <w:rsid w:val="007357B9"/>
    <w:rsid w:val="007360F2"/>
    <w:rsid w:val="0073617F"/>
    <w:rsid w:val="00736D09"/>
    <w:rsid w:val="00736F1F"/>
    <w:rsid w:val="0073798B"/>
    <w:rsid w:val="00737C5B"/>
    <w:rsid w:val="00737E2E"/>
    <w:rsid w:val="00737E89"/>
    <w:rsid w:val="00740152"/>
    <w:rsid w:val="007419FD"/>
    <w:rsid w:val="00741F5F"/>
    <w:rsid w:val="007422AF"/>
    <w:rsid w:val="0074258D"/>
    <w:rsid w:val="00742CF3"/>
    <w:rsid w:val="00743342"/>
    <w:rsid w:val="00743558"/>
    <w:rsid w:val="007436FF"/>
    <w:rsid w:val="00744829"/>
    <w:rsid w:val="007449FF"/>
    <w:rsid w:val="00745E5A"/>
    <w:rsid w:val="007462F7"/>
    <w:rsid w:val="007465B0"/>
    <w:rsid w:val="0074714C"/>
    <w:rsid w:val="00747195"/>
    <w:rsid w:val="007472CA"/>
    <w:rsid w:val="00747CD7"/>
    <w:rsid w:val="00750489"/>
    <w:rsid w:val="007561D5"/>
    <w:rsid w:val="00756BAB"/>
    <w:rsid w:val="00757120"/>
    <w:rsid w:val="00757AE8"/>
    <w:rsid w:val="00757FDA"/>
    <w:rsid w:val="00760303"/>
    <w:rsid w:val="00760AA6"/>
    <w:rsid w:val="007610EC"/>
    <w:rsid w:val="00761634"/>
    <w:rsid w:val="00761AB5"/>
    <w:rsid w:val="00761CF7"/>
    <w:rsid w:val="007623AA"/>
    <w:rsid w:val="00762550"/>
    <w:rsid w:val="007629C3"/>
    <w:rsid w:val="00762D44"/>
    <w:rsid w:val="00763279"/>
    <w:rsid w:val="007646B3"/>
    <w:rsid w:val="00765171"/>
    <w:rsid w:val="00765807"/>
    <w:rsid w:val="00765BA9"/>
    <w:rsid w:val="00766234"/>
    <w:rsid w:val="00766611"/>
    <w:rsid w:val="0076665D"/>
    <w:rsid w:val="007667EA"/>
    <w:rsid w:val="00766B39"/>
    <w:rsid w:val="00766F06"/>
    <w:rsid w:val="00767B2A"/>
    <w:rsid w:val="00767F25"/>
    <w:rsid w:val="0077044F"/>
    <w:rsid w:val="0077081B"/>
    <w:rsid w:val="007715C0"/>
    <w:rsid w:val="00771C1D"/>
    <w:rsid w:val="00771F71"/>
    <w:rsid w:val="007724A9"/>
    <w:rsid w:val="0077278A"/>
    <w:rsid w:val="007728FB"/>
    <w:rsid w:val="00774066"/>
    <w:rsid w:val="00774D7C"/>
    <w:rsid w:val="0077570A"/>
    <w:rsid w:val="00776607"/>
    <w:rsid w:val="007766A8"/>
    <w:rsid w:val="007769A1"/>
    <w:rsid w:val="00776C2E"/>
    <w:rsid w:val="00776C4E"/>
    <w:rsid w:val="00777DAB"/>
    <w:rsid w:val="00777F28"/>
    <w:rsid w:val="0078053A"/>
    <w:rsid w:val="00780598"/>
    <w:rsid w:val="007809B9"/>
    <w:rsid w:val="00780E04"/>
    <w:rsid w:val="007814B4"/>
    <w:rsid w:val="00781EBC"/>
    <w:rsid w:val="00782254"/>
    <w:rsid w:val="0078238F"/>
    <w:rsid w:val="007824EE"/>
    <w:rsid w:val="00782864"/>
    <w:rsid w:val="00782A09"/>
    <w:rsid w:val="0078321C"/>
    <w:rsid w:val="00783B40"/>
    <w:rsid w:val="00784009"/>
    <w:rsid w:val="007853CC"/>
    <w:rsid w:val="00785A15"/>
    <w:rsid w:val="00785E9D"/>
    <w:rsid w:val="00787086"/>
    <w:rsid w:val="00787124"/>
    <w:rsid w:val="00787C66"/>
    <w:rsid w:val="00791135"/>
    <w:rsid w:val="00791EFA"/>
    <w:rsid w:val="0079229E"/>
    <w:rsid w:val="00792443"/>
    <w:rsid w:val="00792903"/>
    <w:rsid w:val="0079344F"/>
    <w:rsid w:val="007945F1"/>
    <w:rsid w:val="00796506"/>
    <w:rsid w:val="00797235"/>
    <w:rsid w:val="007A035C"/>
    <w:rsid w:val="007A07D6"/>
    <w:rsid w:val="007A07DD"/>
    <w:rsid w:val="007A0866"/>
    <w:rsid w:val="007A15C7"/>
    <w:rsid w:val="007A1E0E"/>
    <w:rsid w:val="007A22A2"/>
    <w:rsid w:val="007A2805"/>
    <w:rsid w:val="007A2C0F"/>
    <w:rsid w:val="007A3654"/>
    <w:rsid w:val="007A4DF9"/>
    <w:rsid w:val="007A5147"/>
    <w:rsid w:val="007A54C6"/>
    <w:rsid w:val="007A5871"/>
    <w:rsid w:val="007A5A9F"/>
    <w:rsid w:val="007A5DE3"/>
    <w:rsid w:val="007A7058"/>
    <w:rsid w:val="007A7DAB"/>
    <w:rsid w:val="007B017F"/>
    <w:rsid w:val="007B0343"/>
    <w:rsid w:val="007B0F46"/>
    <w:rsid w:val="007B1DAF"/>
    <w:rsid w:val="007B246B"/>
    <w:rsid w:val="007B3333"/>
    <w:rsid w:val="007B3ED1"/>
    <w:rsid w:val="007B487C"/>
    <w:rsid w:val="007B48B3"/>
    <w:rsid w:val="007B5FD9"/>
    <w:rsid w:val="007B6420"/>
    <w:rsid w:val="007B6755"/>
    <w:rsid w:val="007B6B63"/>
    <w:rsid w:val="007B7549"/>
    <w:rsid w:val="007B7C94"/>
    <w:rsid w:val="007C010D"/>
    <w:rsid w:val="007C0970"/>
    <w:rsid w:val="007C0A1E"/>
    <w:rsid w:val="007C1057"/>
    <w:rsid w:val="007C131D"/>
    <w:rsid w:val="007C1ACE"/>
    <w:rsid w:val="007C2251"/>
    <w:rsid w:val="007C2A58"/>
    <w:rsid w:val="007C4335"/>
    <w:rsid w:val="007C45C6"/>
    <w:rsid w:val="007C482F"/>
    <w:rsid w:val="007C4BB7"/>
    <w:rsid w:val="007C65E2"/>
    <w:rsid w:val="007C7B16"/>
    <w:rsid w:val="007D069D"/>
    <w:rsid w:val="007D0CD2"/>
    <w:rsid w:val="007D0FEA"/>
    <w:rsid w:val="007D1B5F"/>
    <w:rsid w:val="007D2812"/>
    <w:rsid w:val="007D2C1E"/>
    <w:rsid w:val="007D3B29"/>
    <w:rsid w:val="007D3E8F"/>
    <w:rsid w:val="007D43F8"/>
    <w:rsid w:val="007D5557"/>
    <w:rsid w:val="007D5AD7"/>
    <w:rsid w:val="007D6F03"/>
    <w:rsid w:val="007D7B86"/>
    <w:rsid w:val="007E0111"/>
    <w:rsid w:val="007E110B"/>
    <w:rsid w:val="007E1211"/>
    <w:rsid w:val="007E121C"/>
    <w:rsid w:val="007E1AA0"/>
    <w:rsid w:val="007E3334"/>
    <w:rsid w:val="007E4489"/>
    <w:rsid w:val="007E47CC"/>
    <w:rsid w:val="007E4896"/>
    <w:rsid w:val="007E4A03"/>
    <w:rsid w:val="007E4D8D"/>
    <w:rsid w:val="007E550C"/>
    <w:rsid w:val="007E581D"/>
    <w:rsid w:val="007E5CBA"/>
    <w:rsid w:val="007E6227"/>
    <w:rsid w:val="007E63C4"/>
    <w:rsid w:val="007E63DD"/>
    <w:rsid w:val="007E6AB1"/>
    <w:rsid w:val="007E74A4"/>
    <w:rsid w:val="007E7AD0"/>
    <w:rsid w:val="007F01DC"/>
    <w:rsid w:val="007F0BCD"/>
    <w:rsid w:val="007F0DB2"/>
    <w:rsid w:val="007F10FF"/>
    <w:rsid w:val="007F1843"/>
    <w:rsid w:val="007F1A18"/>
    <w:rsid w:val="007F22A3"/>
    <w:rsid w:val="007F2906"/>
    <w:rsid w:val="007F39CB"/>
    <w:rsid w:val="007F3AB3"/>
    <w:rsid w:val="007F486D"/>
    <w:rsid w:val="007F4997"/>
    <w:rsid w:val="007F4B29"/>
    <w:rsid w:val="007F500A"/>
    <w:rsid w:val="007F599E"/>
    <w:rsid w:val="007F5DB6"/>
    <w:rsid w:val="007F681C"/>
    <w:rsid w:val="007F74E7"/>
    <w:rsid w:val="00800B44"/>
    <w:rsid w:val="0080199A"/>
    <w:rsid w:val="00801A2C"/>
    <w:rsid w:val="00803248"/>
    <w:rsid w:val="008053C9"/>
    <w:rsid w:val="00805825"/>
    <w:rsid w:val="00806924"/>
    <w:rsid w:val="00806DA7"/>
    <w:rsid w:val="008070BC"/>
    <w:rsid w:val="00807530"/>
    <w:rsid w:val="00807BEE"/>
    <w:rsid w:val="008102B1"/>
    <w:rsid w:val="008107DE"/>
    <w:rsid w:val="00810EAD"/>
    <w:rsid w:val="008113C6"/>
    <w:rsid w:val="00811B8C"/>
    <w:rsid w:val="008125D4"/>
    <w:rsid w:val="00812A05"/>
    <w:rsid w:val="00812D5B"/>
    <w:rsid w:val="0081336A"/>
    <w:rsid w:val="008136DD"/>
    <w:rsid w:val="0081459A"/>
    <w:rsid w:val="0081533F"/>
    <w:rsid w:val="00815FDA"/>
    <w:rsid w:val="008160EB"/>
    <w:rsid w:val="008161D8"/>
    <w:rsid w:val="00816A7F"/>
    <w:rsid w:val="008201AA"/>
    <w:rsid w:val="00820BA9"/>
    <w:rsid w:val="00821B52"/>
    <w:rsid w:val="00821C34"/>
    <w:rsid w:val="00823F7B"/>
    <w:rsid w:val="0082479E"/>
    <w:rsid w:val="008248F5"/>
    <w:rsid w:val="008251A6"/>
    <w:rsid w:val="008251EB"/>
    <w:rsid w:val="00825EE6"/>
    <w:rsid w:val="0083019D"/>
    <w:rsid w:val="00830671"/>
    <w:rsid w:val="00830A65"/>
    <w:rsid w:val="0083127E"/>
    <w:rsid w:val="0083435E"/>
    <w:rsid w:val="008352F3"/>
    <w:rsid w:val="00835816"/>
    <w:rsid w:val="008358AA"/>
    <w:rsid w:val="0083757A"/>
    <w:rsid w:val="00841660"/>
    <w:rsid w:val="00841A4F"/>
    <w:rsid w:val="0084228E"/>
    <w:rsid w:val="00843352"/>
    <w:rsid w:val="00843E1F"/>
    <w:rsid w:val="00844053"/>
    <w:rsid w:val="00844463"/>
    <w:rsid w:val="00844EBF"/>
    <w:rsid w:val="00845430"/>
    <w:rsid w:val="008463DA"/>
    <w:rsid w:val="008465D2"/>
    <w:rsid w:val="00847158"/>
    <w:rsid w:val="008476E3"/>
    <w:rsid w:val="00850531"/>
    <w:rsid w:val="0085068B"/>
    <w:rsid w:val="00851A89"/>
    <w:rsid w:val="00851C16"/>
    <w:rsid w:val="008521DF"/>
    <w:rsid w:val="00853A04"/>
    <w:rsid w:val="00854205"/>
    <w:rsid w:val="00854EF0"/>
    <w:rsid w:val="008560B2"/>
    <w:rsid w:val="00856226"/>
    <w:rsid w:val="00856430"/>
    <w:rsid w:val="00856439"/>
    <w:rsid w:val="00856E63"/>
    <w:rsid w:val="00860456"/>
    <w:rsid w:val="008610E9"/>
    <w:rsid w:val="0086125F"/>
    <w:rsid w:val="008617E6"/>
    <w:rsid w:val="00861990"/>
    <w:rsid w:val="0086303C"/>
    <w:rsid w:val="00863962"/>
    <w:rsid w:val="00863DC3"/>
    <w:rsid w:val="008640B0"/>
    <w:rsid w:val="00864C9C"/>
    <w:rsid w:val="00864F4E"/>
    <w:rsid w:val="00864F88"/>
    <w:rsid w:val="00865422"/>
    <w:rsid w:val="00865963"/>
    <w:rsid w:val="0086614A"/>
    <w:rsid w:val="008668AC"/>
    <w:rsid w:val="008672E4"/>
    <w:rsid w:val="00867566"/>
    <w:rsid w:val="00870181"/>
    <w:rsid w:val="008708EE"/>
    <w:rsid w:val="00870977"/>
    <w:rsid w:val="008710F8"/>
    <w:rsid w:val="00871365"/>
    <w:rsid w:val="00871A27"/>
    <w:rsid w:val="00871E12"/>
    <w:rsid w:val="00871F05"/>
    <w:rsid w:val="00871FBD"/>
    <w:rsid w:val="008732F7"/>
    <w:rsid w:val="00874A64"/>
    <w:rsid w:val="00875906"/>
    <w:rsid w:val="00875A82"/>
    <w:rsid w:val="00875C2A"/>
    <w:rsid w:val="0087607D"/>
    <w:rsid w:val="008760AF"/>
    <w:rsid w:val="008802CC"/>
    <w:rsid w:val="00880EA1"/>
    <w:rsid w:val="0088161C"/>
    <w:rsid w:val="008827AB"/>
    <w:rsid w:val="00882917"/>
    <w:rsid w:val="00883068"/>
    <w:rsid w:val="00883792"/>
    <w:rsid w:val="00883872"/>
    <w:rsid w:val="00885319"/>
    <w:rsid w:val="008854D2"/>
    <w:rsid w:val="00885B0F"/>
    <w:rsid w:val="00885EF3"/>
    <w:rsid w:val="008864D3"/>
    <w:rsid w:val="00887B93"/>
    <w:rsid w:val="00887C10"/>
    <w:rsid w:val="00890C37"/>
    <w:rsid w:val="00891189"/>
    <w:rsid w:val="00892284"/>
    <w:rsid w:val="00892547"/>
    <w:rsid w:val="00892723"/>
    <w:rsid w:val="00892841"/>
    <w:rsid w:val="00892A75"/>
    <w:rsid w:val="00893A62"/>
    <w:rsid w:val="00893B55"/>
    <w:rsid w:val="008944CA"/>
    <w:rsid w:val="00894C8E"/>
    <w:rsid w:val="0089563E"/>
    <w:rsid w:val="00895988"/>
    <w:rsid w:val="00895E7A"/>
    <w:rsid w:val="008970D8"/>
    <w:rsid w:val="00897ECF"/>
    <w:rsid w:val="008A007E"/>
    <w:rsid w:val="008A0220"/>
    <w:rsid w:val="008A0367"/>
    <w:rsid w:val="008A0A25"/>
    <w:rsid w:val="008A0E03"/>
    <w:rsid w:val="008A169B"/>
    <w:rsid w:val="008A2056"/>
    <w:rsid w:val="008A289F"/>
    <w:rsid w:val="008A28A8"/>
    <w:rsid w:val="008A45DC"/>
    <w:rsid w:val="008A581E"/>
    <w:rsid w:val="008A5C12"/>
    <w:rsid w:val="008A5D8A"/>
    <w:rsid w:val="008A60D9"/>
    <w:rsid w:val="008A6805"/>
    <w:rsid w:val="008A6B8A"/>
    <w:rsid w:val="008A6F09"/>
    <w:rsid w:val="008A73F4"/>
    <w:rsid w:val="008A7564"/>
    <w:rsid w:val="008A7BB4"/>
    <w:rsid w:val="008A7BF3"/>
    <w:rsid w:val="008B0480"/>
    <w:rsid w:val="008B0AD8"/>
    <w:rsid w:val="008B12E5"/>
    <w:rsid w:val="008B160C"/>
    <w:rsid w:val="008B160F"/>
    <w:rsid w:val="008B1729"/>
    <w:rsid w:val="008B21DB"/>
    <w:rsid w:val="008B2968"/>
    <w:rsid w:val="008B358E"/>
    <w:rsid w:val="008B3B76"/>
    <w:rsid w:val="008B495F"/>
    <w:rsid w:val="008B4AAF"/>
    <w:rsid w:val="008B4CE1"/>
    <w:rsid w:val="008B6253"/>
    <w:rsid w:val="008B7107"/>
    <w:rsid w:val="008B740A"/>
    <w:rsid w:val="008C260B"/>
    <w:rsid w:val="008C298C"/>
    <w:rsid w:val="008C3519"/>
    <w:rsid w:val="008C3B93"/>
    <w:rsid w:val="008C3D47"/>
    <w:rsid w:val="008C3E09"/>
    <w:rsid w:val="008C4304"/>
    <w:rsid w:val="008C5E74"/>
    <w:rsid w:val="008C6000"/>
    <w:rsid w:val="008C6122"/>
    <w:rsid w:val="008C6FB0"/>
    <w:rsid w:val="008C7FA5"/>
    <w:rsid w:val="008D1A35"/>
    <w:rsid w:val="008D24FD"/>
    <w:rsid w:val="008D2A62"/>
    <w:rsid w:val="008D2CA7"/>
    <w:rsid w:val="008D31EB"/>
    <w:rsid w:val="008D3A43"/>
    <w:rsid w:val="008D422E"/>
    <w:rsid w:val="008D4AB3"/>
    <w:rsid w:val="008D5003"/>
    <w:rsid w:val="008D53E4"/>
    <w:rsid w:val="008D7316"/>
    <w:rsid w:val="008E0376"/>
    <w:rsid w:val="008E0DBA"/>
    <w:rsid w:val="008E1293"/>
    <w:rsid w:val="008E1849"/>
    <w:rsid w:val="008E1F84"/>
    <w:rsid w:val="008E2EAB"/>
    <w:rsid w:val="008E2F76"/>
    <w:rsid w:val="008E3684"/>
    <w:rsid w:val="008E3E7C"/>
    <w:rsid w:val="008E402A"/>
    <w:rsid w:val="008E5A66"/>
    <w:rsid w:val="008E5D6E"/>
    <w:rsid w:val="008E6FC3"/>
    <w:rsid w:val="008E7080"/>
    <w:rsid w:val="008F0A22"/>
    <w:rsid w:val="008F0DE1"/>
    <w:rsid w:val="008F0E2B"/>
    <w:rsid w:val="008F12AB"/>
    <w:rsid w:val="008F1D60"/>
    <w:rsid w:val="008F2794"/>
    <w:rsid w:val="008F2931"/>
    <w:rsid w:val="008F391A"/>
    <w:rsid w:val="008F3AF5"/>
    <w:rsid w:val="008F4F60"/>
    <w:rsid w:val="008F556B"/>
    <w:rsid w:val="008F5FA9"/>
    <w:rsid w:val="008F644D"/>
    <w:rsid w:val="008F7F36"/>
    <w:rsid w:val="00900CED"/>
    <w:rsid w:val="0090124C"/>
    <w:rsid w:val="009014A0"/>
    <w:rsid w:val="009014D6"/>
    <w:rsid w:val="00901F64"/>
    <w:rsid w:val="0090299D"/>
    <w:rsid w:val="009036CD"/>
    <w:rsid w:val="0090406E"/>
    <w:rsid w:val="009053CE"/>
    <w:rsid w:val="009057F8"/>
    <w:rsid w:val="00906A8F"/>
    <w:rsid w:val="00907DEB"/>
    <w:rsid w:val="0091043F"/>
    <w:rsid w:val="00910495"/>
    <w:rsid w:val="009107F8"/>
    <w:rsid w:val="00910B56"/>
    <w:rsid w:val="00910C35"/>
    <w:rsid w:val="00910FB3"/>
    <w:rsid w:val="009127F9"/>
    <w:rsid w:val="00912CAE"/>
    <w:rsid w:val="00912D75"/>
    <w:rsid w:val="00913715"/>
    <w:rsid w:val="00913D1B"/>
    <w:rsid w:val="00914164"/>
    <w:rsid w:val="0091510A"/>
    <w:rsid w:val="00916415"/>
    <w:rsid w:val="009164AE"/>
    <w:rsid w:val="009170BF"/>
    <w:rsid w:val="009208F7"/>
    <w:rsid w:val="00920A5F"/>
    <w:rsid w:val="00920A82"/>
    <w:rsid w:val="0092155F"/>
    <w:rsid w:val="00921981"/>
    <w:rsid w:val="00921CB3"/>
    <w:rsid w:val="00921EBE"/>
    <w:rsid w:val="00922744"/>
    <w:rsid w:val="009229EE"/>
    <w:rsid w:val="00922B7E"/>
    <w:rsid w:val="0092366D"/>
    <w:rsid w:val="0092407C"/>
    <w:rsid w:val="00925132"/>
    <w:rsid w:val="009256B9"/>
    <w:rsid w:val="00925CA1"/>
    <w:rsid w:val="00925F6F"/>
    <w:rsid w:val="0092621F"/>
    <w:rsid w:val="009263F8"/>
    <w:rsid w:val="00926B26"/>
    <w:rsid w:val="0093274C"/>
    <w:rsid w:val="009332E3"/>
    <w:rsid w:val="00933CB7"/>
    <w:rsid w:val="00934A29"/>
    <w:rsid w:val="00934DD9"/>
    <w:rsid w:val="00934EB2"/>
    <w:rsid w:val="00935080"/>
    <w:rsid w:val="0093578E"/>
    <w:rsid w:val="00935B5F"/>
    <w:rsid w:val="00935BBC"/>
    <w:rsid w:val="009361AE"/>
    <w:rsid w:val="00936234"/>
    <w:rsid w:val="009367B2"/>
    <w:rsid w:val="00937376"/>
    <w:rsid w:val="00940B2E"/>
    <w:rsid w:val="00941324"/>
    <w:rsid w:val="00941327"/>
    <w:rsid w:val="009414BD"/>
    <w:rsid w:val="009416D9"/>
    <w:rsid w:val="0094202B"/>
    <w:rsid w:val="00942282"/>
    <w:rsid w:val="0094256A"/>
    <w:rsid w:val="0094295A"/>
    <w:rsid w:val="0094365A"/>
    <w:rsid w:val="00943E73"/>
    <w:rsid w:val="00944769"/>
    <w:rsid w:val="00945F98"/>
    <w:rsid w:val="0094634D"/>
    <w:rsid w:val="00946703"/>
    <w:rsid w:val="00946F65"/>
    <w:rsid w:val="00946FE3"/>
    <w:rsid w:val="0094734E"/>
    <w:rsid w:val="009479C5"/>
    <w:rsid w:val="00951686"/>
    <w:rsid w:val="00951CBD"/>
    <w:rsid w:val="00951F8B"/>
    <w:rsid w:val="009521CB"/>
    <w:rsid w:val="009522CC"/>
    <w:rsid w:val="00952CE4"/>
    <w:rsid w:val="009530EA"/>
    <w:rsid w:val="009531F1"/>
    <w:rsid w:val="0095352D"/>
    <w:rsid w:val="00953AC6"/>
    <w:rsid w:val="0095566A"/>
    <w:rsid w:val="00955884"/>
    <w:rsid w:val="00956967"/>
    <w:rsid w:val="00956D71"/>
    <w:rsid w:val="00957082"/>
    <w:rsid w:val="0095724A"/>
    <w:rsid w:val="00957BE4"/>
    <w:rsid w:val="009605BD"/>
    <w:rsid w:val="00961126"/>
    <w:rsid w:val="009613DD"/>
    <w:rsid w:val="009625FF"/>
    <w:rsid w:val="00962CBF"/>
    <w:rsid w:val="00963AFE"/>
    <w:rsid w:val="00963E42"/>
    <w:rsid w:val="00964113"/>
    <w:rsid w:val="00965839"/>
    <w:rsid w:val="00965852"/>
    <w:rsid w:val="00965E53"/>
    <w:rsid w:val="00966134"/>
    <w:rsid w:val="0096627C"/>
    <w:rsid w:val="009666EC"/>
    <w:rsid w:val="00966AB1"/>
    <w:rsid w:val="00966DC2"/>
    <w:rsid w:val="009679AA"/>
    <w:rsid w:val="00967C27"/>
    <w:rsid w:val="00971084"/>
    <w:rsid w:val="00971169"/>
    <w:rsid w:val="00971484"/>
    <w:rsid w:val="009724F3"/>
    <w:rsid w:val="009726FB"/>
    <w:rsid w:val="00972D5B"/>
    <w:rsid w:val="00973397"/>
    <w:rsid w:val="00974087"/>
    <w:rsid w:val="00974DA4"/>
    <w:rsid w:val="0097504B"/>
    <w:rsid w:val="009752BA"/>
    <w:rsid w:val="009754B2"/>
    <w:rsid w:val="009757A3"/>
    <w:rsid w:val="009768FD"/>
    <w:rsid w:val="00976B2D"/>
    <w:rsid w:val="00977C57"/>
    <w:rsid w:val="009801BC"/>
    <w:rsid w:val="00980282"/>
    <w:rsid w:val="0098047F"/>
    <w:rsid w:val="00980635"/>
    <w:rsid w:val="0098072D"/>
    <w:rsid w:val="0098077D"/>
    <w:rsid w:val="00981BC2"/>
    <w:rsid w:val="00982C1A"/>
    <w:rsid w:val="0098312C"/>
    <w:rsid w:val="009833C3"/>
    <w:rsid w:val="00983828"/>
    <w:rsid w:val="00983D9D"/>
    <w:rsid w:val="00984EC7"/>
    <w:rsid w:val="00985175"/>
    <w:rsid w:val="00985851"/>
    <w:rsid w:val="00985A3F"/>
    <w:rsid w:val="00987448"/>
    <w:rsid w:val="00987E68"/>
    <w:rsid w:val="009905FE"/>
    <w:rsid w:val="00990887"/>
    <w:rsid w:val="00990900"/>
    <w:rsid w:val="00990A41"/>
    <w:rsid w:val="00990A98"/>
    <w:rsid w:val="00990B64"/>
    <w:rsid w:val="00991412"/>
    <w:rsid w:val="00991C30"/>
    <w:rsid w:val="00991F13"/>
    <w:rsid w:val="009920CE"/>
    <w:rsid w:val="0099267E"/>
    <w:rsid w:val="009927A6"/>
    <w:rsid w:val="00993273"/>
    <w:rsid w:val="00993E22"/>
    <w:rsid w:val="00993EA8"/>
    <w:rsid w:val="00994921"/>
    <w:rsid w:val="00994C57"/>
    <w:rsid w:val="0099593D"/>
    <w:rsid w:val="00995B29"/>
    <w:rsid w:val="00996428"/>
    <w:rsid w:val="0099678D"/>
    <w:rsid w:val="00996A6D"/>
    <w:rsid w:val="009977C0"/>
    <w:rsid w:val="009A0080"/>
    <w:rsid w:val="009A0365"/>
    <w:rsid w:val="009A1154"/>
    <w:rsid w:val="009A1620"/>
    <w:rsid w:val="009A333E"/>
    <w:rsid w:val="009A486E"/>
    <w:rsid w:val="009A4F5E"/>
    <w:rsid w:val="009A5141"/>
    <w:rsid w:val="009A53E9"/>
    <w:rsid w:val="009A55C5"/>
    <w:rsid w:val="009A5D01"/>
    <w:rsid w:val="009A6CB2"/>
    <w:rsid w:val="009B0124"/>
    <w:rsid w:val="009B121E"/>
    <w:rsid w:val="009B1373"/>
    <w:rsid w:val="009B1D9D"/>
    <w:rsid w:val="009B2BDF"/>
    <w:rsid w:val="009B2D4C"/>
    <w:rsid w:val="009B3B81"/>
    <w:rsid w:val="009B4081"/>
    <w:rsid w:val="009B4FEB"/>
    <w:rsid w:val="009B61A1"/>
    <w:rsid w:val="009B6575"/>
    <w:rsid w:val="009B6BCB"/>
    <w:rsid w:val="009B6E64"/>
    <w:rsid w:val="009B7990"/>
    <w:rsid w:val="009B7B31"/>
    <w:rsid w:val="009C00B2"/>
    <w:rsid w:val="009C01C7"/>
    <w:rsid w:val="009C0691"/>
    <w:rsid w:val="009C10DA"/>
    <w:rsid w:val="009C295D"/>
    <w:rsid w:val="009C2D62"/>
    <w:rsid w:val="009C3B71"/>
    <w:rsid w:val="009C4E08"/>
    <w:rsid w:val="009C5C50"/>
    <w:rsid w:val="009C5F22"/>
    <w:rsid w:val="009C613D"/>
    <w:rsid w:val="009C676E"/>
    <w:rsid w:val="009C6DAF"/>
    <w:rsid w:val="009C742F"/>
    <w:rsid w:val="009C762D"/>
    <w:rsid w:val="009C7841"/>
    <w:rsid w:val="009C7B19"/>
    <w:rsid w:val="009D0CAC"/>
    <w:rsid w:val="009D1909"/>
    <w:rsid w:val="009D211E"/>
    <w:rsid w:val="009D2D25"/>
    <w:rsid w:val="009D2F37"/>
    <w:rsid w:val="009D3C4A"/>
    <w:rsid w:val="009D42D1"/>
    <w:rsid w:val="009D4A87"/>
    <w:rsid w:val="009D5310"/>
    <w:rsid w:val="009D772D"/>
    <w:rsid w:val="009D792A"/>
    <w:rsid w:val="009D7A7C"/>
    <w:rsid w:val="009D7AD9"/>
    <w:rsid w:val="009E0494"/>
    <w:rsid w:val="009E049B"/>
    <w:rsid w:val="009E07E0"/>
    <w:rsid w:val="009E08A9"/>
    <w:rsid w:val="009E0BF3"/>
    <w:rsid w:val="009E0C8B"/>
    <w:rsid w:val="009E1068"/>
    <w:rsid w:val="009E1365"/>
    <w:rsid w:val="009E1EBB"/>
    <w:rsid w:val="009E202D"/>
    <w:rsid w:val="009E20D8"/>
    <w:rsid w:val="009E2DF3"/>
    <w:rsid w:val="009E353F"/>
    <w:rsid w:val="009E38CC"/>
    <w:rsid w:val="009E38E5"/>
    <w:rsid w:val="009E44BE"/>
    <w:rsid w:val="009E4F88"/>
    <w:rsid w:val="009E5004"/>
    <w:rsid w:val="009E59B4"/>
    <w:rsid w:val="009E61E8"/>
    <w:rsid w:val="009E779E"/>
    <w:rsid w:val="009E78BD"/>
    <w:rsid w:val="009F09B3"/>
    <w:rsid w:val="009F0A8F"/>
    <w:rsid w:val="009F0D0F"/>
    <w:rsid w:val="009F1014"/>
    <w:rsid w:val="009F1417"/>
    <w:rsid w:val="009F1A8D"/>
    <w:rsid w:val="009F1D51"/>
    <w:rsid w:val="009F311D"/>
    <w:rsid w:val="009F33DD"/>
    <w:rsid w:val="009F351D"/>
    <w:rsid w:val="009F370E"/>
    <w:rsid w:val="009F383E"/>
    <w:rsid w:val="009F433F"/>
    <w:rsid w:val="009F4DFF"/>
    <w:rsid w:val="009F57CA"/>
    <w:rsid w:val="009F6249"/>
    <w:rsid w:val="00A001BA"/>
    <w:rsid w:val="00A00B01"/>
    <w:rsid w:val="00A00D8C"/>
    <w:rsid w:val="00A01CAF"/>
    <w:rsid w:val="00A02829"/>
    <w:rsid w:val="00A03924"/>
    <w:rsid w:val="00A03EFF"/>
    <w:rsid w:val="00A04265"/>
    <w:rsid w:val="00A05D80"/>
    <w:rsid w:val="00A06043"/>
    <w:rsid w:val="00A07AB0"/>
    <w:rsid w:val="00A10854"/>
    <w:rsid w:val="00A10CD3"/>
    <w:rsid w:val="00A11A0B"/>
    <w:rsid w:val="00A12853"/>
    <w:rsid w:val="00A12E8B"/>
    <w:rsid w:val="00A13437"/>
    <w:rsid w:val="00A13635"/>
    <w:rsid w:val="00A13DE5"/>
    <w:rsid w:val="00A148B4"/>
    <w:rsid w:val="00A15157"/>
    <w:rsid w:val="00A154EC"/>
    <w:rsid w:val="00A15573"/>
    <w:rsid w:val="00A15D0B"/>
    <w:rsid w:val="00A160B5"/>
    <w:rsid w:val="00A16CF4"/>
    <w:rsid w:val="00A17397"/>
    <w:rsid w:val="00A17940"/>
    <w:rsid w:val="00A17BEF"/>
    <w:rsid w:val="00A17F74"/>
    <w:rsid w:val="00A21480"/>
    <w:rsid w:val="00A22088"/>
    <w:rsid w:val="00A222EB"/>
    <w:rsid w:val="00A22FCA"/>
    <w:rsid w:val="00A246FB"/>
    <w:rsid w:val="00A25E07"/>
    <w:rsid w:val="00A26363"/>
    <w:rsid w:val="00A27286"/>
    <w:rsid w:val="00A275EB"/>
    <w:rsid w:val="00A31A41"/>
    <w:rsid w:val="00A31AD2"/>
    <w:rsid w:val="00A33D0D"/>
    <w:rsid w:val="00A33D3D"/>
    <w:rsid w:val="00A33EF5"/>
    <w:rsid w:val="00A35918"/>
    <w:rsid w:val="00A36ADA"/>
    <w:rsid w:val="00A36AED"/>
    <w:rsid w:val="00A36FAF"/>
    <w:rsid w:val="00A37724"/>
    <w:rsid w:val="00A37956"/>
    <w:rsid w:val="00A412B3"/>
    <w:rsid w:val="00A41790"/>
    <w:rsid w:val="00A41BB2"/>
    <w:rsid w:val="00A426B3"/>
    <w:rsid w:val="00A42DFC"/>
    <w:rsid w:val="00A43793"/>
    <w:rsid w:val="00A43CEE"/>
    <w:rsid w:val="00A44480"/>
    <w:rsid w:val="00A4545C"/>
    <w:rsid w:val="00A45A82"/>
    <w:rsid w:val="00A45FB4"/>
    <w:rsid w:val="00A46F3D"/>
    <w:rsid w:val="00A50038"/>
    <w:rsid w:val="00A50570"/>
    <w:rsid w:val="00A50822"/>
    <w:rsid w:val="00A50B00"/>
    <w:rsid w:val="00A51347"/>
    <w:rsid w:val="00A51409"/>
    <w:rsid w:val="00A53B7A"/>
    <w:rsid w:val="00A53F8F"/>
    <w:rsid w:val="00A5567C"/>
    <w:rsid w:val="00A55A3F"/>
    <w:rsid w:val="00A56173"/>
    <w:rsid w:val="00A565DE"/>
    <w:rsid w:val="00A567E5"/>
    <w:rsid w:val="00A56A00"/>
    <w:rsid w:val="00A5714A"/>
    <w:rsid w:val="00A57F7F"/>
    <w:rsid w:val="00A6042D"/>
    <w:rsid w:val="00A604E4"/>
    <w:rsid w:val="00A60780"/>
    <w:rsid w:val="00A60C36"/>
    <w:rsid w:val="00A60E5E"/>
    <w:rsid w:val="00A60F83"/>
    <w:rsid w:val="00A6102F"/>
    <w:rsid w:val="00A61413"/>
    <w:rsid w:val="00A61733"/>
    <w:rsid w:val="00A6175F"/>
    <w:rsid w:val="00A62BDF"/>
    <w:rsid w:val="00A6389A"/>
    <w:rsid w:val="00A6464D"/>
    <w:rsid w:val="00A64B90"/>
    <w:rsid w:val="00A64BB7"/>
    <w:rsid w:val="00A65933"/>
    <w:rsid w:val="00A65D5F"/>
    <w:rsid w:val="00A661B8"/>
    <w:rsid w:val="00A66525"/>
    <w:rsid w:val="00A66731"/>
    <w:rsid w:val="00A66A97"/>
    <w:rsid w:val="00A66D20"/>
    <w:rsid w:val="00A67865"/>
    <w:rsid w:val="00A67B2C"/>
    <w:rsid w:val="00A70DC8"/>
    <w:rsid w:val="00A71D81"/>
    <w:rsid w:val="00A72DDD"/>
    <w:rsid w:val="00A72F0A"/>
    <w:rsid w:val="00A730BB"/>
    <w:rsid w:val="00A73476"/>
    <w:rsid w:val="00A73606"/>
    <w:rsid w:val="00A744DF"/>
    <w:rsid w:val="00A751BC"/>
    <w:rsid w:val="00A754D5"/>
    <w:rsid w:val="00A75A9E"/>
    <w:rsid w:val="00A7647D"/>
    <w:rsid w:val="00A7694E"/>
    <w:rsid w:val="00A76C1B"/>
    <w:rsid w:val="00A76E64"/>
    <w:rsid w:val="00A772E5"/>
    <w:rsid w:val="00A8052E"/>
    <w:rsid w:val="00A81CAF"/>
    <w:rsid w:val="00A828F2"/>
    <w:rsid w:val="00A82C47"/>
    <w:rsid w:val="00A82FA7"/>
    <w:rsid w:val="00A82FB3"/>
    <w:rsid w:val="00A8318E"/>
    <w:rsid w:val="00A8323E"/>
    <w:rsid w:val="00A84193"/>
    <w:rsid w:val="00A84373"/>
    <w:rsid w:val="00A856F1"/>
    <w:rsid w:val="00A857CE"/>
    <w:rsid w:val="00A8693A"/>
    <w:rsid w:val="00A86D15"/>
    <w:rsid w:val="00A86F5D"/>
    <w:rsid w:val="00A8743D"/>
    <w:rsid w:val="00A8757A"/>
    <w:rsid w:val="00A87906"/>
    <w:rsid w:val="00A91C4C"/>
    <w:rsid w:val="00A91EDC"/>
    <w:rsid w:val="00A920C4"/>
    <w:rsid w:val="00A9225A"/>
    <w:rsid w:val="00A92842"/>
    <w:rsid w:val="00A93C23"/>
    <w:rsid w:val="00A940E5"/>
    <w:rsid w:val="00A9489A"/>
    <w:rsid w:val="00A95437"/>
    <w:rsid w:val="00A957C2"/>
    <w:rsid w:val="00A95D2D"/>
    <w:rsid w:val="00A95D47"/>
    <w:rsid w:val="00A9632F"/>
    <w:rsid w:val="00A9761F"/>
    <w:rsid w:val="00A97923"/>
    <w:rsid w:val="00AA0294"/>
    <w:rsid w:val="00AA1749"/>
    <w:rsid w:val="00AA187D"/>
    <w:rsid w:val="00AA19C4"/>
    <w:rsid w:val="00AA22DC"/>
    <w:rsid w:val="00AA307E"/>
    <w:rsid w:val="00AA39C3"/>
    <w:rsid w:val="00AA5673"/>
    <w:rsid w:val="00AA5B0A"/>
    <w:rsid w:val="00AA5E55"/>
    <w:rsid w:val="00AA6114"/>
    <w:rsid w:val="00AA6789"/>
    <w:rsid w:val="00AA67D3"/>
    <w:rsid w:val="00AA746D"/>
    <w:rsid w:val="00AA76A9"/>
    <w:rsid w:val="00AA78F6"/>
    <w:rsid w:val="00AA7BEA"/>
    <w:rsid w:val="00AB0678"/>
    <w:rsid w:val="00AB38C6"/>
    <w:rsid w:val="00AB3B27"/>
    <w:rsid w:val="00AB43B0"/>
    <w:rsid w:val="00AB4AEF"/>
    <w:rsid w:val="00AB5459"/>
    <w:rsid w:val="00AB5C29"/>
    <w:rsid w:val="00AB6E09"/>
    <w:rsid w:val="00AB7344"/>
    <w:rsid w:val="00AB7FCA"/>
    <w:rsid w:val="00AC0CA4"/>
    <w:rsid w:val="00AC1253"/>
    <w:rsid w:val="00AC14D9"/>
    <w:rsid w:val="00AC2B01"/>
    <w:rsid w:val="00AC2DF6"/>
    <w:rsid w:val="00AC3516"/>
    <w:rsid w:val="00AC39A8"/>
    <w:rsid w:val="00AC3BD4"/>
    <w:rsid w:val="00AC4017"/>
    <w:rsid w:val="00AC54A1"/>
    <w:rsid w:val="00AC5566"/>
    <w:rsid w:val="00AC613C"/>
    <w:rsid w:val="00AC6255"/>
    <w:rsid w:val="00AC6666"/>
    <w:rsid w:val="00AC700E"/>
    <w:rsid w:val="00AD0EF1"/>
    <w:rsid w:val="00AD1AFA"/>
    <w:rsid w:val="00AD230C"/>
    <w:rsid w:val="00AD252E"/>
    <w:rsid w:val="00AD3012"/>
    <w:rsid w:val="00AD475F"/>
    <w:rsid w:val="00AD61EC"/>
    <w:rsid w:val="00AD66DF"/>
    <w:rsid w:val="00AD6BF0"/>
    <w:rsid w:val="00AD6ED5"/>
    <w:rsid w:val="00AD7497"/>
    <w:rsid w:val="00AD7525"/>
    <w:rsid w:val="00AD75C5"/>
    <w:rsid w:val="00AD765F"/>
    <w:rsid w:val="00AD7C47"/>
    <w:rsid w:val="00AE010C"/>
    <w:rsid w:val="00AE09B5"/>
    <w:rsid w:val="00AE0A71"/>
    <w:rsid w:val="00AE10F8"/>
    <w:rsid w:val="00AE1980"/>
    <w:rsid w:val="00AE1A54"/>
    <w:rsid w:val="00AE1A8B"/>
    <w:rsid w:val="00AE226E"/>
    <w:rsid w:val="00AE2501"/>
    <w:rsid w:val="00AE25DB"/>
    <w:rsid w:val="00AE3366"/>
    <w:rsid w:val="00AE3934"/>
    <w:rsid w:val="00AE5390"/>
    <w:rsid w:val="00AE5F8F"/>
    <w:rsid w:val="00AE61FA"/>
    <w:rsid w:val="00AE7112"/>
    <w:rsid w:val="00AE767E"/>
    <w:rsid w:val="00AF0935"/>
    <w:rsid w:val="00AF1239"/>
    <w:rsid w:val="00AF31B3"/>
    <w:rsid w:val="00AF3490"/>
    <w:rsid w:val="00AF3B07"/>
    <w:rsid w:val="00AF3B7F"/>
    <w:rsid w:val="00AF4018"/>
    <w:rsid w:val="00AF4ADC"/>
    <w:rsid w:val="00AF4CEE"/>
    <w:rsid w:val="00AF5E72"/>
    <w:rsid w:val="00AF6360"/>
    <w:rsid w:val="00AF64E1"/>
    <w:rsid w:val="00AF6F61"/>
    <w:rsid w:val="00B0029D"/>
    <w:rsid w:val="00B00885"/>
    <w:rsid w:val="00B00AF1"/>
    <w:rsid w:val="00B01C45"/>
    <w:rsid w:val="00B01CFF"/>
    <w:rsid w:val="00B02220"/>
    <w:rsid w:val="00B02C3F"/>
    <w:rsid w:val="00B0353C"/>
    <w:rsid w:val="00B03552"/>
    <w:rsid w:val="00B03FBF"/>
    <w:rsid w:val="00B04769"/>
    <w:rsid w:val="00B04A8D"/>
    <w:rsid w:val="00B04C38"/>
    <w:rsid w:val="00B059D5"/>
    <w:rsid w:val="00B05F73"/>
    <w:rsid w:val="00B075DF"/>
    <w:rsid w:val="00B07E1B"/>
    <w:rsid w:val="00B07FB0"/>
    <w:rsid w:val="00B10200"/>
    <w:rsid w:val="00B10474"/>
    <w:rsid w:val="00B1084F"/>
    <w:rsid w:val="00B10B38"/>
    <w:rsid w:val="00B11017"/>
    <w:rsid w:val="00B111A5"/>
    <w:rsid w:val="00B11208"/>
    <w:rsid w:val="00B11975"/>
    <w:rsid w:val="00B12129"/>
    <w:rsid w:val="00B15373"/>
    <w:rsid w:val="00B15593"/>
    <w:rsid w:val="00B163A2"/>
    <w:rsid w:val="00B17445"/>
    <w:rsid w:val="00B179C5"/>
    <w:rsid w:val="00B17B94"/>
    <w:rsid w:val="00B202A4"/>
    <w:rsid w:val="00B2064C"/>
    <w:rsid w:val="00B20D66"/>
    <w:rsid w:val="00B20E0D"/>
    <w:rsid w:val="00B20E8E"/>
    <w:rsid w:val="00B20ECE"/>
    <w:rsid w:val="00B211FC"/>
    <w:rsid w:val="00B21580"/>
    <w:rsid w:val="00B218F1"/>
    <w:rsid w:val="00B222D9"/>
    <w:rsid w:val="00B22468"/>
    <w:rsid w:val="00B22623"/>
    <w:rsid w:val="00B24C8B"/>
    <w:rsid w:val="00B24E54"/>
    <w:rsid w:val="00B2602E"/>
    <w:rsid w:val="00B26279"/>
    <w:rsid w:val="00B306E2"/>
    <w:rsid w:val="00B30956"/>
    <w:rsid w:val="00B30BAF"/>
    <w:rsid w:val="00B31BD8"/>
    <w:rsid w:val="00B3253D"/>
    <w:rsid w:val="00B32B61"/>
    <w:rsid w:val="00B33031"/>
    <w:rsid w:val="00B33505"/>
    <w:rsid w:val="00B34366"/>
    <w:rsid w:val="00B34611"/>
    <w:rsid w:val="00B34916"/>
    <w:rsid w:val="00B35679"/>
    <w:rsid w:val="00B365A2"/>
    <w:rsid w:val="00B366CC"/>
    <w:rsid w:val="00B372C4"/>
    <w:rsid w:val="00B378A5"/>
    <w:rsid w:val="00B4041D"/>
    <w:rsid w:val="00B40C3C"/>
    <w:rsid w:val="00B41591"/>
    <w:rsid w:val="00B41C11"/>
    <w:rsid w:val="00B4341F"/>
    <w:rsid w:val="00B4363B"/>
    <w:rsid w:val="00B43A45"/>
    <w:rsid w:val="00B44D65"/>
    <w:rsid w:val="00B45252"/>
    <w:rsid w:val="00B45EB9"/>
    <w:rsid w:val="00B462B8"/>
    <w:rsid w:val="00B46372"/>
    <w:rsid w:val="00B468E2"/>
    <w:rsid w:val="00B472E9"/>
    <w:rsid w:val="00B47506"/>
    <w:rsid w:val="00B475F9"/>
    <w:rsid w:val="00B47638"/>
    <w:rsid w:val="00B477E3"/>
    <w:rsid w:val="00B47BFA"/>
    <w:rsid w:val="00B5006A"/>
    <w:rsid w:val="00B502BC"/>
    <w:rsid w:val="00B502EF"/>
    <w:rsid w:val="00B5031D"/>
    <w:rsid w:val="00B503F0"/>
    <w:rsid w:val="00B50841"/>
    <w:rsid w:val="00B50EF6"/>
    <w:rsid w:val="00B5130F"/>
    <w:rsid w:val="00B515B1"/>
    <w:rsid w:val="00B51F11"/>
    <w:rsid w:val="00B5250E"/>
    <w:rsid w:val="00B54AF7"/>
    <w:rsid w:val="00B54BA0"/>
    <w:rsid w:val="00B5503C"/>
    <w:rsid w:val="00B55843"/>
    <w:rsid w:val="00B55FDF"/>
    <w:rsid w:val="00B5611E"/>
    <w:rsid w:val="00B566C4"/>
    <w:rsid w:val="00B56E2B"/>
    <w:rsid w:val="00B56FB2"/>
    <w:rsid w:val="00B570DD"/>
    <w:rsid w:val="00B574BE"/>
    <w:rsid w:val="00B60D0F"/>
    <w:rsid w:val="00B61A74"/>
    <w:rsid w:val="00B61FD1"/>
    <w:rsid w:val="00B625A3"/>
    <w:rsid w:val="00B631FE"/>
    <w:rsid w:val="00B64F6D"/>
    <w:rsid w:val="00B658A3"/>
    <w:rsid w:val="00B6637F"/>
    <w:rsid w:val="00B6681B"/>
    <w:rsid w:val="00B670D8"/>
    <w:rsid w:val="00B67B52"/>
    <w:rsid w:val="00B67BCE"/>
    <w:rsid w:val="00B67E50"/>
    <w:rsid w:val="00B7030C"/>
    <w:rsid w:val="00B70454"/>
    <w:rsid w:val="00B70983"/>
    <w:rsid w:val="00B70EB6"/>
    <w:rsid w:val="00B7119F"/>
    <w:rsid w:val="00B7187C"/>
    <w:rsid w:val="00B71FCD"/>
    <w:rsid w:val="00B72364"/>
    <w:rsid w:val="00B72693"/>
    <w:rsid w:val="00B735A2"/>
    <w:rsid w:val="00B73F80"/>
    <w:rsid w:val="00B74317"/>
    <w:rsid w:val="00B74C49"/>
    <w:rsid w:val="00B7560E"/>
    <w:rsid w:val="00B75E3D"/>
    <w:rsid w:val="00B76B5B"/>
    <w:rsid w:val="00B77146"/>
    <w:rsid w:val="00B7739A"/>
    <w:rsid w:val="00B77A95"/>
    <w:rsid w:val="00B77D05"/>
    <w:rsid w:val="00B80247"/>
    <w:rsid w:val="00B806B9"/>
    <w:rsid w:val="00B80CF6"/>
    <w:rsid w:val="00B82457"/>
    <w:rsid w:val="00B82462"/>
    <w:rsid w:val="00B82BB7"/>
    <w:rsid w:val="00B834EB"/>
    <w:rsid w:val="00B8350B"/>
    <w:rsid w:val="00B83E00"/>
    <w:rsid w:val="00B843B5"/>
    <w:rsid w:val="00B84595"/>
    <w:rsid w:val="00B84E50"/>
    <w:rsid w:val="00B851B4"/>
    <w:rsid w:val="00B85734"/>
    <w:rsid w:val="00B85AD3"/>
    <w:rsid w:val="00B85B7A"/>
    <w:rsid w:val="00B864F1"/>
    <w:rsid w:val="00B86658"/>
    <w:rsid w:val="00B900DC"/>
    <w:rsid w:val="00B90585"/>
    <w:rsid w:val="00B906F2"/>
    <w:rsid w:val="00B91072"/>
    <w:rsid w:val="00B91A73"/>
    <w:rsid w:val="00B91BA4"/>
    <w:rsid w:val="00B920F2"/>
    <w:rsid w:val="00B9268A"/>
    <w:rsid w:val="00B9283B"/>
    <w:rsid w:val="00B93155"/>
    <w:rsid w:val="00B93236"/>
    <w:rsid w:val="00B933A5"/>
    <w:rsid w:val="00B9358E"/>
    <w:rsid w:val="00B93F53"/>
    <w:rsid w:val="00B93FA8"/>
    <w:rsid w:val="00B940D8"/>
    <w:rsid w:val="00B946E6"/>
    <w:rsid w:val="00B948EB"/>
    <w:rsid w:val="00B94980"/>
    <w:rsid w:val="00B96C45"/>
    <w:rsid w:val="00B97084"/>
    <w:rsid w:val="00B9724F"/>
    <w:rsid w:val="00B97357"/>
    <w:rsid w:val="00B979B9"/>
    <w:rsid w:val="00BA0125"/>
    <w:rsid w:val="00BA0AED"/>
    <w:rsid w:val="00BA0F16"/>
    <w:rsid w:val="00BA1FA4"/>
    <w:rsid w:val="00BA23B0"/>
    <w:rsid w:val="00BA2A0B"/>
    <w:rsid w:val="00BA3913"/>
    <w:rsid w:val="00BA4091"/>
    <w:rsid w:val="00BA46D6"/>
    <w:rsid w:val="00BA4C14"/>
    <w:rsid w:val="00BA4C68"/>
    <w:rsid w:val="00BA5782"/>
    <w:rsid w:val="00BA59C0"/>
    <w:rsid w:val="00BA5E54"/>
    <w:rsid w:val="00BA6459"/>
    <w:rsid w:val="00BA6924"/>
    <w:rsid w:val="00BA6AA7"/>
    <w:rsid w:val="00BA774D"/>
    <w:rsid w:val="00BB001D"/>
    <w:rsid w:val="00BB009B"/>
    <w:rsid w:val="00BB03CC"/>
    <w:rsid w:val="00BB0936"/>
    <w:rsid w:val="00BB172C"/>
    <w:rsid w:val="00BB1B15"/>
    <w:rsid w:val="00BB2E93"/>
    <w:rsid w:val="00BB35D7"/>
    <w:rsid w:val="00BB3CD1"/>
    <w:rsid w:val="00BB407E"/>
    <w:rsid w:val="00BB420D"/>
    <w:rsid w:val="00BB4684"/>
    <w:rsid w:val="00BB4F23"/>
    <w:rsid w:val="00BB5425"/>
    <w:rsid w:val="00BB5E7A"/>
    <w:rsid w:val="00BB699B"/>
    <w:rsid w:val="00BB6CF9"/>
    <w:rsid w:val="00BB7542"/>
    <w:rsid w:val="00BB7B18"/>
    <w:rsid w:val="00BB7C8E"/>
    <w:rsid w:val="00BC0C8C"/>
    <w:rsid w:val="00BC144E"/>
    <w:rsid w:val="00BC2046"/>
    <w:rsid w:val="00BC2058"/>
    <w:rsid w:val="00BC22EB"/>
    <w:rsid w:val="00BC33A2"/>
    <w:rsid w:val="00BC54C3"/>
    <w:rsid w:val="00BC5A6B"/>
    <w:rsid w:val="00BC5AA8"/>
    <w:rsid w:val="00BC60D3"/>
    <w:rsid w:val="00BC60D9"/>
    <w:rsid w:val="00BC6191"/>
    <w:rsid w:val="00BC65E8"/>
    <w:rsid w:val="00BC6868"/>
    <w:rsid w:val="00BC687F"/>
    <w:rsid w:val="00BC6917"/>
    <w:rsid w:val="00BC69DD"/>
    <w:rsid w:val="00BC6E34"/>
    <w:rsid w:val="00BC72CC"/>
    <w:rsid w:val="00BC7C02"/>
    <w:rsid w:val="00BC7DAF"/>
    <w:rsid w:val="00BD0054"/>
    <w:rsid w:val="00BD0287"/>
    <w:rsid w:val="00BD079C"/>
    <w:rsid w:val="00BD1443"/>
    <w:rsid w:val="00BD1464"/>
    <w:rsid w:val="00BD149E"/>
    <w:rsid w:val="00BD23E6"/>
    <w:rsid w:val="00BD24A5"/>
    <w:rsid w:val="00BD2F7C"/>
    <w:rsid w:val="00BD42E4"/>
    <w:rsid w:val="00BD5574"/>
    <w:rsid w:val="00BD55B4"/>
    <w:rsid w:val="00BD566A"/>
    <w:rsid w:val="00BD6624"/>
    <w:rsid w:val="00BD6B1F"/>
    <w:rsid w:val="00BD7DA7"/>
    <w:rsid w:val="00BD7F9B"/>
    <w:rsid w:val="00BE02AC"/>
    <w:rsid w:val="00BE05FE"/>
    <w:rsid w:val="00BE08D1"/>
    <w:rsid w:val="00BE09E6"/>
    <w:rsid w:val="00BE102F"/>
    <w:rsid w:val="00BE13EB"/>
    <w:rsid w:val="00BE13FA"/>
    <w:rsid w:val="00BE2043"/>
    <w:rsid w:val="00BE2BF3"/>
    <w:rsid w:val="00BE3709"/>
    <w:rsid w:val="00BE3AEF"/>
    <w:rsid w:val="00BE3BAC"/>
    <w:rsid w:val="00BE6129"/>
    <w:rsid w:val="00BE6CA7"/>
    <w:rsid w:val="00BE6E6F"/>
    <w:rsid w:val="00BE7D7D"/>
    <w:rsid w:val="00BF141B"/>
    <w:rsid w:val="00BF1C81"/>
    <w:rsid w:val="00BF21AE"/>
    <w:rsid w:val="00BF249D"/>
    <w:rsid w:val="00BF3966"/>
    <w:rsid w:val="00BF3A8C"/>
    <w:rsid w:val="00BF47F4"/>
    <w:rsid w:val="00BF4D97"/>
    <w:rsid w:val="00BF5211"/>
    <w:rsid w:val="00BF5979"/>
    <w:rsid w:val="00BF6444"/>
    <w:rsid w:val="00BF6886"/>
    <w:rsid w:val="00BF6A3B"/>
    <w:rsid w:val="00BF6BAC"/>
    <w:rsid w:val="00BF783D"/>
    <w:rsid w:val="00C009DC"/>
    <w:rsid w:val="00C01525"/>
    <w:rsid w:val="00C01CC6"/>
    <w:rsid w:val="00C028A0"/>
    <w:rsid w:val="00C040E7"/>
    <w:rsid w:val="00C046C9"/>
    <w:rsid w:val="00C04DF7"/>
    <w:rsid w:val="00C062C9"/>
    <w:rsid w:val="00C06E37"/>
    <w:rsid w:val="00C07A3B"/>
    <w:rsid w:val="00C07AD4"/>
    <w:rsid w:val="00C07E1F"/>
    <w:rsid w:val="00C10B8F"/>
    <w:rsid w:val="00C11D8D"/>
    <w:rsid w:val="00C13368"/>
    <w:rsid w:val="00C133CB"/>
    <w:rsid w:val="00C144CD"/>
    <w:rsid w:val="00C1492E"/>
    <w:rsid w:val="00C15354"/>
    <w:rsid w:val="00C15701"/>
    <w:rsid w:val="00C159CF"/>
    <w:rsid w:val="00C15A62"/>
    <w:rsid w:val="00C1642E"/>
    <w:rsid w:val="00C16674"/>
    <w:rsid w:val="00C171E7"/>
    <w:rsid w:val="00C172CC"/>
    <w:rsid w:val="00C17A55"/>
    <w:rsid w:val="00C17A90"/>
    <w:rsid w:val="00C206CB"/>
    <w:rsid w:val="00C206FD"/>
    <w:rsid w:val="00C234F6"/>
    <w:rsid w:val="00C23BEB"/>
    <w:rsid w:val="00C23F6B"/>
    <w:rsid w:val="00C244D0"/>
    <w:rsid w:val="00C25D84"/>
    <w:rsid w:val="00C260F7"/>
    <w:rsid w:val="00C26AA4"/>
    <w:rsid w:val="00C26BC0"/>
    <w:rsid w:val="00C26E1E"/>
    <w:rsid w:val="00C272D5"/>
    <w:rsid w:val="00C27818"/>
    <w:rsid w:val="00C27C56"/>
    <w:rsid w:val="00C27F74"/>
    <w:rsid w:val="00C30DBA"/>
    <w:rsid w:val="00C31306"/>
    <w:rsid w:val="00C32190"/>
    <w:rsid w:val="00C32B95"/>
    <w:rsid w:val="00C32E62"/>
    <w:rsid w:val="00C34016"/>
    <w:rsid w:val="00C350BC"/>
    <w:rsid w:val="00C35262"/>
    <w:rsid w:val="00C35591"/>
    <w:rsid w:val="00C359AA"/>
    <w:rsid w:val="00C35BB6"/>
    <w:rsid w:val="00C35E4E"/>
    <w:rsid w:val="00C35F3B"/>
    <w:rsid w:val="00C35F8C"/>
    <w:rsid w:val="00C418F4"/>
    <w:rsid w:val="00C42221"/>
    <w:rsid w:val="00C4222D"/>
    <w:rsid w:val="00C4293E"/>
    <w:rsid w:val="00C42D80"/>
    <w:rsid w:val="00C43132"/>
    <w:rsid w:val="00C435E9"/>
    <w:rsid w:val="00C44B75"/>
    <w:rsid w:val="00C4517B"/>
    <w:rsid w:val="00C4520B"/>
    <w:rsid w:val="00C4525B"/>
    <w:rsid w:val="00C4535E"/>
    <w:rsid w:val="00C4572D"/>
    <w:rsid w:val="00C464F4"/>
    <w:rsid w:val="00C46CFF"/>
    <w:rsid w:val="00C47550"/>
    <w:rsid w:val="00C47747"/>
    <w:rsid w:val="00C50695"/>
    <w:rsid w:val="00C506AB"/>
    <w:rsid w:val="00C51697"/>
    <w:rsid w:val="00C52093"/>
    <w:rsid w:val="00C52650"/>
    <w:rsid w:val="00C52DD9"/>
    <w:rsid w:val="00C5344F"/>
    <w:rsid w:val="00C53C8C"/>
    <w:rsid w:val="00C53D85"/>
    <w:rsid w:val="00C53FBC"/>
    <w:rsid w:val="00C5466E"/>
    <w:rsid w:val="00C553BC"/>
    <w:rsid w:val="00C554F1"/>
    <w:rsid w:val="00C556FF"/>
    <w:rsid w:val="00C559EB"/>
    <w:rsid w:val="00C55F2E"/>
    <w:rsid w:val="00C57512"/>
    <w:rsid w:val="00C57538"/>
    <w:rsid w:val="00C57B69"/>
    <w:rsid w:val="00C6029D"/>
    <w:rsid w:val="00C61011"/>
    <w:rsid w:val="00C61090"/>
    <w:rsid w:val="00C61D3B"/>
    <w:rsid w:val="00C628A2"/>
    <w:rsid w:val="00C62CB1"/>
    <w:rsid w:val="00C62DD3"/>
    <w:rsid w:val="00C6346E"/>
    <w:rsid w:val="00C63A51"/>
    <w:rsid w:val="00C64D5D"/>
    <w:rsid w:val="00C66EB7"/>
    <w:rsid w:val="00C675D5"/>
    <w:rsid w:val="00C709C8"/>
    <w:rsid w:val="00C71464"/>
    <w:rsid w:val="00C71610"/>
    <w:rsid w:val="00C716A1"/>
    <w:rsid w:val="00C71D09"/>
    <w:rsid w:val="00C72462"/>
    <w:rsid w:val="00C73519"/>
    <w:rsid w:val="00C7377D"/>
    <w:rsid w:val="00C73951"/>
    <w:rsid w:val="00C742CC"/>
    <w:rsid w:val="00C74FA6"/>
    <w:rsid w:val="00C75365"/>
    <w:rsid w:val="00C75D60"/>
    <w:rsid w:val="00C768F0"/>
    <w:rsid w:val="00C77AFB"/>
    <w:rsid w:val="00C77B53"/>
    <w:rsid w:val="00C8104C"/>
    <w:rsid w:val="00C81131"/>
    <w:rsid w:val="00C8125C"/>
    <w:rsid w:val="00C81BE0"/>
    <w:rsid w:val="00C81CD0"/>
    <w:rsid w:val="00C8253F"/>
    <w:rsid w:val="00C825F4"/>
    <w:rsid w:val="00C82A26"/>
    <w:rsid w:val="00C82BA4"/>
    <w:rsid w:val="00C83928"/>
    <w:rsid w:val="00C8434D"/>
    <w:rsid w:val="00C84F41"/>
    <w:rsid w:val="00C85565"/>
    <w:rsid w:val="00C85674"/>
    <w:rsid w:val="00C85E96"/>
    <w:rsid w:val="00C86D8A"/>
    <w:rsid w:val="00C879D3"/>
    <w:rsid w:val="00C90A7C"/>
    <w:rsid w:val="00C922C3"/>
    <w:rsid w:val="00C9276E"/>
    <w:rsid w:val="00C930DC"/>
    <w:rsid w:val="00C935B2"/>
    <w:rsid w:val="00C93E2A"/>
    <w:rsid w:val="00C94180"/>
    <w:rsid w:val="00C94367"/>
    <w:rsid w:val="00C94977"/>
    <w:rsid w:val="00C950F6"/>
    <w:rsid w:val="00C95265"/>
    <w:rsid w:val="00C961C7"/>
    <w:rsid w:val="00C96512"/>
    <w:rsid w:val="00C96C85"/>
    <w:rsid w:val="00CA0AFC"/>
    <w:rsid w:val="00CA0F55"/>
    <w:rsid w:val="00CA1570"/>
    <w:rsid w:val="00CA20E5"/>
    <w:rsid w:val="00CA24B0"/>
    <w:rsid w:val="00CA2EC8"/>
    <w:rsid w:val="00CA3264"/>
    <w:rsid w:val="00CA44DB"/>
    <w:rsid w:val="00CA4AEF"/>
    <w:rsid w:val="00CA56F9"/>
    <w:rsid w:val="00CA57DD"/>
    <w:rsid w:val="00CA5A27"/>
    <w:rsid w:val="00CA6664"/>
    <w:rsid w:val="00CA6762"/>
    <w:rsid w:val="00CB0250"/>
    <w:rsid w:val="00CB1AA2"/>
    <w:rsid w:val="00CB357A"/>
    <w:rsid w:val="00CB36D1"/>
    <w:rsid w:val="00CB36E6"/>
    <w:rsid w:val="00CB3A6D"/>
    <w:rsid w:val="00CB3C71"/>
    <w:rsid w:val="00CB400C"/>
    <w:rsid w:val="00CB5320"/>
    <w:rsid w:val="00CB564B"/>
    <w:rsid w:val="00CB64F8"/>
    <w:rsid w:val="00CB6F26"/>
    <w:rsid w:val="00CB7A76"/>
    <w:rsid w:val="00CB7E2C"/>
    <w:rsid w:val="00CC06B4"/>
    <w:rsid w:val="00CC1EC7"/>
    <w:rsid w:val="00CC2CA9"/>
    <w:rsid w:val="00CC2EF6"/>
    <w:rsid w:val="00CC343A"/>
    <w:rsid w:val="00CC3F53"/>
    <w:rsid w:val="00CC43C9"/>
    <w:rsid w:val="00CC45A8"/>
    <w:rsid w:val="00CC5347"/>
    <w:rsid w:val="00CC5603"/>
    <w:rsid w:val="00CC608E"/>
    <w:rsid w:val="00CC68E3"/>
    <w:rsid w:val="00CC7426"/>
    <w:rsid w:val="00CD0772"/>
    <w:rsid w:val="00CD2A55"/>
    <w:rsid w:val="00CD2C19"/>
    <w:rsid w:val="00CD2C5E"/>
    <w:rsid w:val="00CD2D37"/>
    <w:rsid w:val="00CD34DA"/>
    <w:rsid w:val="00CD380A"/>
    <w:rsid w:val="00CD68A1"/>
    <w:rsid w:val="00CD6F70"/>
    <w:rsid w:val="00CD73BE"/>
    <w:rsid w:val="00CD74D8"/>
    <w:rsid w:val="00CE0626"/>
    <w:rsid w:val="00CE0E05"/>
    <w:rsid w:val="00CE2A01"/>
    <w:rsid w:val="00CE33B6"/>
    <w:rsid w:val="00CE37EB"/>
    <w:rsid w:val="00CE4023"/>
    <w:rsid w:val="00CE4887"/>
    <w:rsid w:val="00CE48C2"/>
    <w:rsid w:val="00CE51D9"/>
    <w:rsid w:val="00CE5753"/>
    <w:rsid w:val="00CE5866"/>
    <w:rsid w:val="00CE5A36"/>
    <w:rsid w:val="00CE68D6"/>
    <w:rsid w:val="00CE6AF7"/>
    <w:rsid w:val="00CE777A"/>
    <w:rsid w:val="00CE7827"/>
    <w:rsid w:val="00CF0247"/>
    <w:rsid w:val="00CF07CE"/>
    <w:rsid w:val="00CF08EF"/>
    <w:rsid w:val="00CF0A50"/>
    <w:rsid w:val="00CF1D62"/>
    <w:rsid w:val="00CF2E0D"/>
    <w:rsid w:val="00CF35E7"/>
    <w:rsid w:val="00CF379E"/>
    <w:rsid w:val="00CF3B12"/>
    <w:rsid w:val="00CF3DE2"/>
    <w:rsid w:val="00CF439B"/>
    <w:rsid w:val="00CF43EB"/>
    <w:rsid w:val="00CF47AC"/>
    <w:rsid w:val="00CF4BBC"/>
    <w:rsid w:val="00CF5921"/>
    <w:rsid w:val="00CF5AD9"/>
    <w:rsid w:val="00CF5CA2"/>
    <w:rsid w:val="00CF6380"/>
    <w:rsid w:val="00CF66BA"/>
    <w:rsid w:val="00CF7C3A"/>
    <w:rsid w:val="00D000BA"/>
    <w:rsid w:val="00D00243"/>
    <w:rsid w:val="00D008E3"/>
    <w:rsid w:val="00D025A8"/>
    <w:rsid w:val="00D028B5"/>
    <w:rsid w:val="00D029B6"/>
    <w:rsid w:val="00D036E1"/>
    <w:rsid w:val="00D03A40"/>
    <w:rsid w:val="00D03ABE"/>
    <w:rsid w:val="00D03B5C"/>
    <w:rsid w:val="00D03F87"/>
    <w:rsid w:val="00D04607"/>
    <w:rsid w:val="00D04E9D"/>
    <w:rsid w:val="00D05D55"/>
    <w:rsid w:val="00D06775"/>
    <w:rsid w:val="00D06D11"/>
    <w:rsid w:val="00D10952"/>
    <w:rsid w:val="00D109E0"/>
    <w:rsid w:val="00D10A10"/>
    <w:rsid w:val="00D12017"/>
    <w:rsid w:val="00D122DD"/>
    <w:rsid w:val="00D13185"/>
    <w:rsid w:val="00D13494"/>
    <w:rsid w:val="00D13C10"/>
    <w:rsid w:val="00D13DE6"/>
    <w:rsid w:val="00D15214"/>
    <w:rsid w:val="00D15670"/>
    <w:rsid w:val="00D16180"/>
    <w:rsid w:val="00D2044E"/>
    <w:rsid w:val="00D20B07"/>
    <w:rsid w:val="00D21B8C"/>
    <w:rsid w:val="00D21B97"/>
    <w:rsid w:val="00D221EB"/>
    <w:rsid w:val="00D2357D"/>
    <w:rsid w:val="00D23671"/>
    <w:rsid w:val="00D23AEF"/>
    <w:rsid w:val="00D23F4D"/>
    <w:rsid w:val="00D251B8"/>
    <w:rsid w:val="00D25282"/>
    <w:rsid w:val="00D255D6"/>
    <w:rsid w:val="00D26991"/>
    <w:rsid w:val="00D27259"/>
    <w:rsid w:val="00D27EC5"/>
    <w:rsid w:val="00D27F60"/>
    <w:rsid w:val="00D30009"/>
    <w:rsid w:val="00D306DC"/>
    <w:rsid w:val="00D30D16"/>
    <w:rsid w:val="00D31E88"/>
    <w:rsid w:val="00D3212F"/>
    <w:rsid w:val="00D33352"/>
    <w:rsid w:val="00D33950"/>
    <w:rsid w:val="00D348F7"/>
    <w:rsid w:val="00D349A5"/>
    <w:rsid w:val="00D34A40"/>
    <w:rsid w:val="00D34EBB"/>
    <w:rsid w:val="00D36B39"/>
    <w:rsid w:val="00D40330"/>
    <w:rsid w:val="00D411D8"/>
    <w:rsid w:val="00D41C97"/>
    <w:rsid w:val="00D41E8A"/>
    <w:rsid w:val="00D42D30"/>
    <w:rsid w:val="00D42F9D"/>
    <w:rsid w:val="00D43122"/>
    <w:rsid w:val="00D43935"/>
    <w:rsid w:val="00D43B1E"/>
    <w:rsid w:val="00D447BE"/>
    <w:rsid w:val="00D447C6"/>
    <w:rsid w:val="00D45758"/>
    <w:rsid w:val="00D4579B"/>
    <w:rsid w:val="00D45820"/>
    <w:rsid w:val="00D45E17"/>
    <w:rsid w:val="00D460A3"/>
    <w:rsid w:val="00D461B6"/>
    <w:rsid w:val="00D461C7"/>
    <w:rsid w:val="00D46A2F"/>
    <w:rsid w:val="00D46BB2"/>
    <w:rsid w:val="00D4740B"/>
    <w:rsid w:val="00D47CCC"/>
    <w:rsid w:val="00D50131"/>
    <w:rsid w:val="00D50943"/>
    <w:rsid w:val="00D517AB"/>
    <w:rsid w:val="00D54F2E"/>
    <w:rsid w:val="00D55E8D"/>
    <w:rsid w:val="00D55F4E"/>
    <w:rsid w:val="00D562BF"/>
    <w:rsid w:val="00D5749A"/>
    <w:rsid w:val="00D576EE"/>
    <w:rsid w:val="00D602DE"/>
    <w:rsid w:val="00D60998"/>
    <w:rsid w:val="00D6112A"/>
    <w:rsid w:val="00D611D6"/>
    <w:rsid w:val="00D62C80"/>
    <w:rsid w:val="00D636EB"/>
    <w:rsid w:val="00D63D7F"/>
    <w:rsid w:val="00D643F3"/>
    <w:rsid w:val="00D65102"/>
    <w:rsid w:val="00D67087"/>
    <w:rsid w:val="00D67449"/>
    <w:rsid w:val="00D71237"/>
    <w:rsid w:val="00D7134E"/>
    <w:rsid w:val="00D72801"/>
    <w:rsid w:val="00D74A42"/>
    <w:rsid w:val="00D74B7E"/>
    <w:rsid w:val="00D74F1B"/>
    <w:rsid w:val="00D75902"/>
    <w:rsid w:val="00D81167"/>
    <w:rsid w:val="00D811C0"/>
    <w:rsid w:val="00D817B0"/>
    <w:rsid w:val="00D81EC9"/>
    <w:rsid w:val="00D830A7"/>
    <w:rsid w:val="00D83955"/>
    <w:rsid w:val="00D83E46"/>
    <w:rsid w:val="00D849F1"/>
    <w:rsid w:val="00D84D2E"/>
    <w:rsid w:val="00D86F6A"/>
    <w:rsid w:val="00D870AD"/>
    <w:rsid w:val="00D8790C"/>
    <w:rsid w:val="00D90CA2"/>
    <w:rsid w:val="00D90D2F"/>
    <w:rsid w:val="00D91CE3"/>
    <w:rsid w:val="00D91DF8"/>
    <w:rsid w:val="00D91E2B"/>
    <w:rsid w:val="00D921FE"/>
    <w:rsid w:val="00D942A4"/>
    <w:rsid w:val="00D94CE5"/>
    <w:rsid w:val="00D954F6"/>
    <w:rsid w:val="00D95995"/>
    <w:rsid w:val="00D95DD4"/>
    <w:rsid w:val="00D96292"/>
    <w:rsid w:val="00D96C1A"/>
    <w:rsid w:val="00D972A1"/>
    <w:rsid w:val="00D976D6"/>
    <w:rsid w:val="00D978FE"/>
    <w:rsid w:val="00D97A16"/>
    <w:rsid w:val="00DA0119"/>
    <w:rsid w:val="00DA14B2"/>
    <w:rsid w:val="00DA2261"/>
    <w:rsid w:val="00DA2D5C"/>
    <w:rsid w:val="00DA3E47"/>
    <w:rsid w:val="00DA4154"/>
    <w:rsid w:val="00DA4CA3"/>
    <w:rsid w:val="00DA55C8"/>
    <w:rsid w:val="00DA655B"/>
    <w:rsid w:val="00DA69AD"/>
    <w:rsid w:val="00DA71B9"/>
    <w:rsid w:val="00DB05D7"/>
    <w:rsid w:val="00DB0C32"/>
    <w:rsid w:val="00DB2060"/>
    <w:rsid w:val="00DB2083"/>
    <w:rsid w:val="00DB314A"/>
    <w:rsid w:val="00DB344A"/>
    <w:rsid w:val="00DB35D9"/>
    <w:rsid w:val="00DB48F8"/>
    <w:rsid w:val="00DB4991"/>
    <w:rsid w:val="00DB4C5A"/>
    <w:rsid w:val="00DB519C"/>
    <w:rsid w:val="00DB5715"/>
    <w:rsid w:val="00DB618B"/>
    <w:rsid w:val="00DB6C4F"/>
    <w:rsid w:val="00DB74B8"/>
    <w:rsid w:val="00DC034B"/>
    <w:rsid w:val="00DC04FD"/>
    <w:rsid w:val="00DC0E8E"/>
    <w:rsid w:val="00DC12F9"/>
    <w:rsid w:val="00DC13AF"/>
    <w:rsid w:val="00DC1C19"/>
    <w:rsid w:val="00DC1E3A"/>
    <w:rsid w:val="00DC3FAE"/>
    <w:rsid w:val="00DC51B2"/>
    <w:rsid w:val="00DC5CCB"/>
    <w:rsid w:val="00DC5EAB"/>
    <w:rsid w:val="00DC62A9"/>
    <w:rsid w:val="00DC65EB"/>
    <w:rsid w:val="00DC6681"/>
    <w:rsid w:val="00DC6B1E"/>
    <w:rsid w:val="00DC706C"/>
    <w:rsid w:val="00DC7158"/>
    <w:rsid w:val="00DC7D12"/>
    <w:rsid w:val="00DC7DE9"/>
    <w:rsid w:val="00DC7FBB"/>
    <w:rsid w:val="00DD0BC0"/>
    <w:rsid w:val="00DD185B"/>
    <w:rsid w:val="00DD1EAE"/>
    <w:rsid w:val="00DD36BF"/>
    <w:rsid w:val="00DD40B0"/>
    <w:rsid w:val="00DD4948"/>
    <w:rsid w:val="00DD4C01"/>
    <w:rsid w:val="00DD4E01"/>
    <w:rsid w:val="00DD5466"/>
    <w:rsid w:val="00DD579B"/>
    <w:rsid w:val="00DD5C16"/>
    <w:rsid w:val="00DD6507"/>
    <w:rsid w:val="00DD73E0"/>
    <w:rsid w:val="00DD7492"/>
    <w:rsid w:val="00DE0888"/>
    <w:rsid w:val="00DE10F1"/>
    <w:rsid w:val="00DE124D"/>
    <w:rsid w:val="00DE1257"/>
    <w:rsid w:val="00DE265B"/>
    <w:rsid w:val="00DE2A03"/>
    <w:rsid w:val="00DE38D1"/>
    <w:rsid w:val="00DE4834"/>
    <w:rsid w:val="00DE5770"/>
    <w:rsid w:val="00DE5929"/>
    <w:rsid w:val="00DE5A70"/>
    <w:rsid w:val="00DE67D6"/>
    <w:rsid w:val="00DE7447"/>
    <w:rsid w:val="00DF097B"/>
    <w:rsid w:val="00DF0AD3"/>
    <w:rsid w:val="00DF0D95"/>
    <w:rsid w:val="00DF0F11"/>
    <w:rsid w:val="00DF1CD4"/>
    <w:rsid w:val="00DF231D"/>
    <w:rsid w:val="00DF23F2"/>
    <w:rsid w:val="00DF243C"/>
    <w:rsid w:val="00DF303B"/>
    <w:rsid w:val="00DF3515"/>
    <w:rsid w:val="00DF3A88"/>
    <w:rsid w:val="00DF4173"/>
    <w:rsid w:val="00DF43B4"/>
    <w:rsid w:val="00DF4D83"/>
    <w:rsid w:val="00DF4EA8"/>
    <w:rsid w:val="00DF52C0"/>
    <w:rsid w:val="00DF56EF"/>
    <w:rsid w:val="00DF5C7D"/>
    <w:rsid w:val="00DF5CDC"/>
    <w:rsid w:val="00DF5F79"/>
    <w:rsid w:val="00DF6E7E"/>
    <w:rsid w:val="00DF76FD"/>
    <w:rsid w:val="00E00127"/>
    <w:rsid w:val="00E0069C"/>
    <w:rsid w:val="00E01794"/>
    <w:rsid w:val="00E01A1D"/>
    <w:rsid w:val="00E01DE8"/>
    <w:rsid w:val="00E02379"/>
    <w:rsid w:val="00E027FE"/>
    <w:rsid w:val="00E02BB3"/>
    <w:rsid w:val="00E033C5"/>
    <w:rsid w:val="00E05818"/>
    <w:rsid w:val="00E0625D"/>
    <w:rsid w:val="00E06615"/>
    <w:rsid w:val="00E06937"/>
    <w:rsid w:val="00E100CA"/>
    <w:rsid w:val="00E103EC"/>
    <w:rsid w:val="00E129EE"/>
    <w:rsid w:val="00E13C7E"/>
    <w:rsid w:val="00E13F43"/>
    <w:rsid w:val="00E15832"/>
    <w:rsid w:val="00E16846"/>
    <w:rsid w:val="00E16D5B"/>
    <w:rsid w:val="00E16ECF"/>
    <w:rsid w:val="00E16ED6"/>
    <w:rsid w:val="00E17A91"/>
    <w:rsid w:val="00E17BD9"/>
    <w:rsid w:val="00E205DF"/>
    <w:rsid w:val="00E20735"/>
    <w:rsid w:val="00E213ED"/>
    <w:rsid w:val="00E214EA"/>
    <w:rsid w:val="00E21CCD"/>
    <w:rsid w:val="00E22765"/>
    <w:rsid w:val="00E22D16"/>
    <w:rsid w:val="00E230A5"/>
    <w:rsid w:val="00E236C1"/>
    <w:rsid w:val="00E2380E"/>
    <w:rsid w:val="00E23B49"/>
    <w:rsid w:val="00E2412E"/>
    <w:rsid w:val="00E247C0"/>
    <w:rsid w:val="00E24B37"/>
    <w:rsid w:val="00E25900"/>
    <w:rsid w:val="00E25911"/>
    <w:rsid w:val="00E25E07"/>
    <w:rsid w:val="00E25EF4"/>
    <w:rsid w:val="00E26259"/>
    <w:rsid w:val="00E27055"/>
    <w:rsid w:val="00E27830"/>
    <w:rsid w:val="00E27DBD"/>
    <w:rsid w:val="00E30651"/>
    <w:rsid w:val="00E3167C"/>
    <w:rsid w:val="00E31E43"/>
    <w:rsid w:val="00E33830"/>
    <w:rsid w:val="00E33E20"/>
    <w:rsid w:val="00E3405D"/>
    <w:rsid w:val="00E3426B"/>
    <w:rsid w:val="00E350F8"/>
    <w:rsid w:val="00E35B81"/>
    <w:rsid w:val="00E365E7"/>
    <w:rsid w:val="00E3681E"/>
    <w:rsid w:val="00E36DAA"/>
    <w:rsid w:val="00E37D45"/>
    <w:rsid w:val="00E4049E"/>
    <w:rsid w:val="00E40C9B"/>
    <w:rsid w:val="00E414E7"/>
    <w:rsid w:val="00E41791"/>
    <w:rsid w:val="00E41DFD"/>
    <w:rsid w:val="00E42400"/>
    <w:rsid w:val="00E42850"/>
    <w:rsid w:val="00E4348E"/>
    <w:rsid w:val="00E43F67"/>
    <w:rsid w:val="00E444E9"/>
    <w:rsid w:val="00E4542B"/>
    <w:rsid w:val="00E455AA"/>
    <w:rsid w:val="00E45DE7"/>
    <w:rsid w:val="00E45E85"/>
    <w:rsid w:val="00E47380"/>
    <w:rsid w:val="00E500B1"/>
    <w:rsid w:val="00E5049F"/>
    <w:rsid w:val="00E50C9F"/>
    <w:rsid w:val="00E50E38"/>
    <w:rsid w:val="00E518FE"/>
    <w:rsid w:val="00E51F10"/>
    <w:rsid w:val="00E527A5"/>
    <w:rsid w:val="00E52ACE"/>
    <w:rsid w:val="00E53BC8"/>
    <w:rsid w:val="00E55085"/>
    <w:rsid w:val="00E56B1C"/>
    <w:rsid w:val="00E56E0F"/>
    <w:rsid w:val="00E56F26"/>
    <w:rsid w:val="00E570C0"/>
    <w:rsid w:val="00E57142"/>
    <w:rsid w:val="00E573D6"/>
    <w:rsid w:val="00E577B5"/>
    <w:rsid w:val="00E601A6"/>
    <w:rsid w:val="00E602E3"/>
    <w:rsid w:val="00E63DD1"/>
    <w:rsid w:val="00E64F2C"/>
    <w:rsid w:val="00E65FF2"/>
    <w:rsid w:val="00E6626F"/>
    <w:rsid w:val="00E66FBA"/>
    <w:rsid w:val="00E671DE"/>
    <w:rsid w:val="00E677C2"/>
    <w:rsid w:val="00E70240"/>
    <w:rsid w:val="00E70CDE"/>
    <w:rsid w:val="00E70E57"/>
    <w:rsid w:val="00E718F1"/>
    <w:rsid w:val="00E71BBD"/>
    <w:rsid w:val="00E7216D"/>
    <w:rsid w:val="00E722B6"/>
    <w:rsid w:val="00E72EC0"/>
    <w:rsid w:val="00E73228"/>
    <w:rsid w:val="00E73C5C"/>
    <w:rsid w:val="00E740DE"/>
    <w:rsid w:val="00E7442F"/>
    <w:rsid w:val="00E74F68"/>
    <w:rsid w:val="00E75D1F"/>
    <w:rsid w:val="00E7770E"/>
    <w:rsid w:val="00E7780C"/>
    <w:rsid w:val="00E77A8B"/>
    <w:rsid w:val="00E80133"/>
    <w:rsid w:val="00E817FA"/>
    <w:rsid w:val="00E83CC4"/>
    <w:rsid w:val="00E842F4"/>
    <w:rsid w:val="00E84F4C"/>
    <w:rsid w:val="00E854B2"/>
    <w:rsid w:val="00E873AA"/>
    <w:rsid w:val="00E87494"/>
    <w:rsid w:val="00E910F5"/>
    <w:rsid w:val="00E9140C"/>
    <w:rsid w:val="00E9172E"/>
    <w:rsid w:val="00E9183E"/>
    <w:rsid w:val="00E91EB3"/>
    <w:rsid w:val="00E929C9"/>
    <w:rsid w:val="00E92D0A"/>
    <w:rsid w:val="00E92D58"/>
    <w:rsid w:val="00E9320A"/>
    <w:rsid w:val="00E93357"/>
    <w:rsid w:val="00E93BF3"/>
    <w:rsid w:val="00E94A19"/>
    <w:rsid w:val="00E94B0B"/>
    <w:rsid w:val="00E95DEA"/>
    <w:rsid w:val="00E95EA7"/>
    <w:rsid w:val="00E96075"/>
    <w:rsid w:val="00E961B4"/>
    <w:rsid w:val="00E96DAF"/>
    <w:rsid w:val="00E96EAE"/>
    <w:rsid w:val="00E96FA4"/>
    <w:rsid w:val="00E97F47"/>
    <w:rsid w:val="00EA0B94"/>
    <w:rsid w:val="00EA0BA8"/>
    <w:rsid w:val="00EA0C38"/>
    <w:rsid w:val="00EA12AA"/>
    <w:rsid w:val="00EA187A"/>
    <w:rsid w:val="00EA1B5B"/>
    <w:rsid w:val="00EA23C6"/>
    <w:rsid w:val="00EA258A"/>
    <w:rsid w:val="00EA2C84"/>
    <w:rsid w:val="00EA2D77"/>
    <w:rsid w:val="00EA4448"/>
    <w:rsid w:val="00EA4BE3"/>
    <w:rsid w:val="00EA5168"/>
    <w:rsid w:val="00EA516A"/>
    <w:rsid w:val="00EA5C7F"/>
    <w:rsid w:val="00EA5CCD"/>
    <w:rsid w:val="00EA6CE7"/>
    <w:rsid w:val="00EA6CEC"/>
    <w:rsid w:val="00EA6F7B"/>
    <w:rsid w:val="00EA70DB"/>
    <w:rsid w:val="00EA7E80"/>
    <w:rsid w:val="00EA7FA3"/>
    <w:rsid w:val="00EB1B26"/>
    <w:rsid w:val="00EB2063"/>
    <w:rsid w:val="00EB2DF9"/>
    <w:rsid w:val="00EB3A88"/>
    <w:rsid w:val="00EB4171"/>
    <w:rsid w:val="00EB42D0"/>
    <w:rsid w:val="00EB43D5"/>
    <w:rsid w:val="00EB4501"/>
    <w:rsid w:val="00EB512A"/>
    <w:rsid w:val="00EB58DB"/>
    <w:rsid w:val="00EB5D56"/>
    <w:rsid w:val="00EB5E40"/>
    <w:rsid w:val="00EB6188"/>
    <w:rsid w:val="00EB6830"/>
    <w:rsid w:val="00EB736C"/>
    <w:rsid w:val="00EB7728"/>
    <w:rsid w:val="00EC06CB"/>
    <w:rsid w:val="00EC1FAA"/>
    <w:rsid w:val="00EC2BBB"/>
    <w:rsid w:val="00EC2FE4"/>
    <w:rsid w:val="00EC4AC2"/>
    <w:rsid w:val="00EC644A"/>
    <w:rsid w:val="00EC7440"/>
    <w:rsid w:val="00EC793D"/>
    <w:rsid w:val="00ED0597"/>
    <w:rsid w:val="00ED151A"/>
    <w:rsid w:val="00ED17A5"/>
    <w:rsid w:val="00ED17C1"/>
    <w:rsid w:val="00ED229D"/>
    <w:rsid w:val="00ED2E55"/>
    <w:rsid w:val="00ED2E82"/>
    <w:rsid w:val="00ED30BB"/>
    <w:rsid w:val="00ED44C2"/>
    <w:rsid w:val="00ED4C44"/>
    <w:rsid w:val="00ED517F"/>
    <w:rsid w:val="00ED5CC7"/>
    <w:rsid w:val="00ED67D1"/>
    <w:rsid w:val="00ED6AE8"/>
    <w:rsid w:val="00ED6B68"/>
    <w:rsid w:val="00ED6E8F"/>
    <w:rsid w:val="00ED7267"/>
    <w:rsid w:val="00ED75FB"/>
    <w:rsid w:val="00ED7921"/>
    <w:rsid w:val="00EE01CF"/>
    <w:rsid w:val="00EE0583"/>
    <w:rsid w:val="00EE0590"/>
    <w:rsid w:val="00EE0BC1"/>
    <w:rsid w:val="00EE19A4"/>
    <w:rsid w:val="00EE1BDB"/>
    <w:rsid w:val="00EE1D7E"/>
    <w:rsid w:val="00EE222E"/>
    <w:rsid w:val="00EE4E89"/>
    <w:rsid w:val="00EE63A3"/>
    <w:rsid w:val="00EE786D"/>
    <w:rsid w:val="00EF08B9"/>
    <w:rsid w:val="00EF1381"/>
    <w:rsid w:val="00EF14E9"/>
    <w:rsid w:val="00EF237B"/>
    <w:rsid w:val="00EF26CD"/>
    <w:rsid w:val="00EF26FE"/>
    <w:rsid w:val="00EF41C2"/>
    <w:rsid w:val="00EF508F"/>
    <w:rsid w:val="00EF5662"/>
    <w:rsid w:val="00EF59E4"/>
    <w:rsid w:val="00EF5F0D"/>
    <w:rsid w:val="00EF6756"/>
    <w:rsid w:val="00EF6A5E"/>
    <w:rsid w:val="00EF6C0C"/>
    <w:rsid w:val="00EF7464"/>
    <w:rsid w:val="00EF7993"/>
    <w:rsid w:val="00EF7B48"/>
    <w:rsid w:val="00EF7F4E"/>
    <w:rsid w:val="00F002C5"/>
    <w:rsid w:val="00F00694"/>
    <w:rsid w:val="00F01883"/>
    <w:rsid w:val="00F02896"/>
    <w:rsid w:val="00F02D61"/>
    <w:rsid w:val="00F0301B"/>
    <w:rsid w:val="00F04E1F"/>
    <w:rsid w:val="00F05852"/>
    <w:rsid w:val="00F05C74"/>
    <w:rsid w:val="00F061DA"/>
    <w:rsid w:val="00F06422"/>
    <w:rsid w:val="00F06E89"/>
    <w:rsid w:val="00F07015"/>
    <w:rsid w:val="00F072F3"/>
    <w:rsid w:val="00F07523"/>
    <w:rsid w:val="00F10CAD"/>
    <w:rsid w:val="00F115BC"/>
    <w:rsid w:val="00F11F41"/>
    <w:rsid w:val="00F11F5D"/>
    <w:rsid w:val="00F12033"/>
    <w:rsid w:val="00F129EF"/>
    <w:rsid w:val="00F136FC"/>
    <w:rsid w:val="00F144C0"/>
    <w:rsid w:val="00F14522"/>
    <w:rsid w:val="00F14723"/>
    <w:rsid w:val="00F14C35"/>
    <w:rsid w:val="00F14FD8"/>
    <w:rsid w:val="00F153F4"/>
    <w:rsid w:val="00F1545C"/>
    <w:rsid w:val="00F1668D"/>
    <w:rsid w:val="00F16833"/>
    <w:rsid w:val="00F16BD4"/>
    <w:rsid w:val="00F17B00"/>
    <w:rsid w:val="00F202B2"/>
    <w:rsid w:val="00F2061B"/>
    <w:rsid w:val="00F20ABB"/>
    <w:rsid w:val="00F21B48"/>
    <w:rsid w:val="00F21BB5"/>
    <w:rsid w:val="00F21DDB"/>
    <w:rsid w:val="00F2341F"/>
    <w:rsid w:val="00F23889"/>
    <w:rsid w:val="00F2547F"/>
    <w:rsid w:val="00F258F5"/>
    <w:rsid w:val="00F25D9C"/>
    <w:rsid w:val="00F25E4B"/>
    <w:rsid w:val="00F264D3"/>
    <w:rsid w:val="00F2689F"/>
    <w:rsid w:val="00F27284"/>
    <w:rsid w:val="00F27CF6"/>
    <w:rsid w:val="00F30B9C"/>
    <w:rsid w:val="00F30DC0"/>
    <w:rsid w:val="00F30EE8"/>
    <w:rsid w:val="00F31181"/>
    <w:rsid w:val="00F312F3"/>
    <w:rsid w:val="00F3270C"/>
    <w:rsid w:val="00F32992"/>
    <w:rsid w:val="00F32DC6"/>
    <w:rsid w:val="00F32E6B"/>
    <w:rsid w:val="00F3321D"/>
    <w:rsid w:val="00F3335D"/>
    <w:rsid w:val="00F34804"/>
    <w:rsid w:val="00F34DA1"/>
    <w:rsid w:val="00F351A6"/>
    <w:rsid w:val="00F36CB7"/>
    <w:rsid w:val="00F37186"/>
    <w:rsid w:val="00F37D2E"/>
    <w:rsid w:val="00F403AE"/>
    <w:rsid w:val="00F411B7"/>
    <w:rsid w:val="00F41309"/>
    <w:rsid w:val="00F41A55"/>
    <w:rsid w:val="00F428A5"/>
    <w:rsid w:val="00F42F19"/>
    <w:rsid w:val="00F43793"/>
    <w:rsid w:val="00F43A6F"/>
    <w:rsid w:val="00F43BFA"/>
    <w:rsid w:val="00F44B97"/>
    <w:rsid w:val="00F44D66"/>
    <w:rsid w:val="00F45C2E"/>
    <w:rsid w:val="00F45CA1"/>
    <w:rsid w:val="00F46490"/>
    <w:rsid w:val="00F46960"/>
    <w:rsid w:val="00F46BD0"/>
    <w:rsid w:val="00F47E13"/>
    <w:rsid w:val="00F50F2D"/>
    <w:rsid w:val="00F51A58"/>
    <w:rsid w:val="00F51AC0"/>
    <w:rsid w:val="00F53C03"/>
    <w:rsid w:val="00F53FEB"/>
    <w:rsid w:val="00F55A6D"/>
    <w:rsid w:val="00F55AA7"/>
    <w:rsid w:val="00F55E2A"/>
    <w:rsid w:val="00F56D16"/>
    <w:rsid w:val="00F57B12"/>
    <w:rsid w:val="00F60249"/>
    <w:rsid w:val="00F60460"/>
    <w:rsid w:val="00F61699"/>
    <w:rsid w:val="00F61A2B"/>
    <w:rsid w:val="00F6298B"/>
    <w:rsid w:val="00F62C04"/>
    <w:rsid w:val="00F6343C"/>
    <w:rsid w:val="00F637D1"/>
    <w:rsid w:val="00F63BE8"/>
    <w:rsid w:val="00F63CFE"/>
    <w:rsid w:val="00F64523"/>
    <w:rsid w:val="00F64BCE"/>
    <w:rsid w:val="00F65208"/>
    <w:rsid w:val="00F653F1"/>
    <w:rsid w:val="00F6590F"/>
    <w:rsid w:val="00F65F73"/>
    <w:rsid w:val="00F66336"/>
    <w:rsid w:val="00F663B5"/>
    <w:rsid w:val="00F663FA"/>
    <w:rsid w:val="00F667C9"/>
    <w:rsid w:val="00F66C31"/>
    <w:rsid w:val="00F66CE8"/>
    <w:rsid w:val="00F670A2"/>
    <w:rsid w:val="00F6782F"/>
    <w:rsid w:val="00F70FCF"/>
    <w:rsid w:val="00F71BE5"/>
    <w:rsid w:val="00F720AA"/>
    <w:rsid w:val="00F722B9"/>
    <w:rsid w:val="00F7370C"/>
    <w:rsid w:val="00F73D34"/>
    <w:rsid w:val="00F7488E"/>
    <w:rsid w:val="00F75DB8"/>
    <w:rsid w:val="00F76092"/>
    <w:rsid w:val="00F76D63"/>
    <w:rsid w:val="00F772A8"/>
    <w:rsid w:val="00F7775B"/>
    <w:rsid w:val="00F801C1"/>
    <w:rsid w:val="00F80CCE"/>
    <w:rsid w:val="00F810CB"/>
    <w:rsid w:val="00F81C55"/>
    <w:rsid w:val="00F81D15"/>
    <w:rsid w:val="00F822D1"/>
    <w:rsid w:val="00F82B8D"/>
    <w:rsid w:val="00F82CAC"/>
    <w:rsid w:val="00F831E6"/>
    <w:rsid w:val="00F83B33"/>
    <w:rsid w:val="00F83CB9"/>
    <w:rsid w:val="00F84E8E"/>
    <w:rsid w:val="00F85375"/>
    <w:rsid w:val="00F8567A"/>
    <w:rsid w:val="00F8598F"/>
    <w:rsid w:val="00F85B43"/>
    <w:rsid w:val="00F86218"/>
    <w:rsid w:val="00F86369"/>
    <w:rsid w:val="00F86CA6"/>
    <w:rsid w:val="00F8758B"/>
    <w:rsid w:val="00F90021"/>
    <w:rsid w:val="00F90BDF"/>
    <w:rsid w:val="00F90FEB"/>
    <w:rsid w:val="00F911D9"/>
    <w:rsid w:val="00F91B9A"/>
    <w:rsid w:val="00F91F7D"/>
    <w:rsid w:val="00F9202E"/>
    <w:rsid w:val="00F9272D"/>
    <w:rsid w:val="00F931AE"/>
    <w:rsid w:val="00F93864"/>
    <w:rsid w:val="00F948D3"/>
    <w:rsid w:val="00F95649"/>
    <w:rsid w:val="00F9580E"/>
    <w:rsid w:val="00F95E08"/>
    <w:rsid w:val="00F96BA3"/>
    <w:rsid w:val="00F97A3E"/>
    <w:rsid w:val="00F97BD6"/>
    <w:rsid w:val="00FA02A2"/>
    <w:rsid w:val="00FA12A3"/>
    <w:rsid w:val="00FA18C3"/>
    <w:rsid w:val="00FA1A2D"/>
    <w:rsid w:val="00FA41DA"/>
    <w:rsid w:val="00FA425C"/>
    <w:rsid w:val="00FA454A"/>
    <w:rsid w:val="00FA4F3F"/>
    <w:rsid w:val="00FA500A"/>
    <w:rsid w:val="00FA582C"/>
    <w:rsid w:val="00FA6845"/>
    <w:rsid w:val="00FA6F96"/>
    <w:rsid w:val="00FA700A"/>
    <w:rsid w:val="00FA793F"/>
    <w:rsid w:val="00FA7A94"/>
    <w:rsid w:val="00FA7DE8"/>
    <w:rsid w:val="00FB089E"/>
    <w:rsid w:val="00FB1A9A"/>
    <w:rsid w:val="00FB23BA"/>
    <w:rsid w:val="00FB2860"/>
    <w:rsid w:val="00FB358C"/>
    <w:rsid w:val="00FB3B58"/>
    <w:rsid w:val="00FB3E04"/>
    <w:rsid w:val="00FB5243"/>
    <w:rsid w:val="00FB60FE"/>
    <w:rsid w:val="00FB619F"/>
    <w:rsid w:val="00FB667E"/>
    <w:rsid w:val="00FB6AD3"/>
    <w:rsid w:val="00FB6EC9"/>
    <w:rsid w:val="00FB701F"/>
    <w:rsid w:val="00FB7113"/>
    <w:rsid w:val="00FC0533"/>
    <w:rsid w:val="00FC0594"/>
    <w:rsid w:val="00FC23B4"/>
    <w:rsid w:val="00FC25CB"/>
    <w:rsid w:val="00FC2DF3"/>
    <w:rsid w:val="00FC2E85"/>
    <w:rsid w:val="00FC3A27"/>
    <w:rsid w:val="00FC482E"/>
    <w:rsid w:val="00FC4AC0"/>
    <w:rsid w:val="00FC6046"/>
    <w:rsid w:val="00FC6233"/>
    <w:rsid w:val="00FC635A"/>
    <w:rsid w:val="00FC6ADD"/>
    <w:rsid w:val="00FC6FB9"/>
    <w:rsid w:val="00FD079A"/>
    <w:rsid w:val="00FD0C24"/>
    <w:rsid w:val="00FD182D"/>
    <w:rsid w:val="00FD18DE"/>
    <w:rsid w:val="00FD2107"/>
    <w:rsid w:val="00FD3823"/>
    <w:rsid w:val="00FD4FB5"/>
    <w:rsid w:val="00FD5F94"/>
    <w:rsid w:val="00FD628E"/>
    <w:rsid w:val="00FD6737"/>
    <w:rsid w:val="00FD6E8E"/>
    <w:rsid w:val="00FD702A"/>
    <w:rsid w:val="00FD7486"/>
    <w:rsid w:val="00FD7BAB"/>
    <w:rsid w:val="00FD7EF6"/>
    <w:rsid w:val="00FD7F6A"/>
    <w:rsid w:val="00FE03E5"/>
    <w:rsid w:val="00FE085D"/>
    <w:rsid w:val="00FE0A3A"/>
    <w:rsid w:val="00FE0FC9"/>
    <w:rsid w:val="00FE10F5"/>
    <w:rsid w:val="00FE1D4E"/>
    <w:rsid w:val="00FE2064"/>
    <w:rsid w:val="00FE376D"/>
    <w:rsid w:val="00FE394A"/>
    <w:rsid w:val="00FE4451"/>
    <w:rsid w:val="00FE4875"/>
    <w:rsid w:val="00FE5764"/>
    <w:rsid w:val="00FE5834"/>
    <w:rsid w:val="00FE62DC"/>
    <w:rsid w:val="00FF0939"/>
    <w:rsid w:val="00FF170B"/>
    <w:rsid w:val="00FF223B"/>
    <w:rsid w:val="00FF234B"/>
    <w:rsid w:val="00FF263A"/>
    <w:rsid w:val="00FF2950"/>
    <w:rsid w:val="00FF36EC"/>
    <w:rsid w:val="00FF47C6"/>
    <w:rsid w:val="00FF4D71"/>
    <w:rsid w:val="00FF678E"/>
    <w:rsid w:val="00FF7393"/>
    <w:rsid w:val="00FF7741"/>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527678"/>
  <w15:chartTrackingRefBased/>
  <w15:docId w15:val="{374CBAF0-8583-4AEE-AAD4-2FE20C73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0A71"/>
    <w:pPr>
      <w:widowControl w:val="0"/>
      <w:autoSpaceDE w:val="0"/>
      <w:autoSpaceDN w:val="0"/>
      <w:adjustRightInd w:val="0"/>
    </w:pPr>
    <w:rPr>
      <w:sz w:val="22"/>
      <w:szCs w:val="22"/>
    </w:rPr>
  </w:style>
  <w:style w:type="paragraph" w:styleId="Heading1">
    <w:name w:val="heading 1"/>
    <w:basedOn w:val="Normal"/>
    <w:next w:val="Normal"/>
    <w:link w:val="Heading1Char"/>
    <w:qFormat/>
    <w:rsid w:val="000C4DAD"/>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80" w:after="240"/>
      <w:jc w:val="both"/>
      <w:outlineLvl w:val="0"/>
    </w:pPr>
    <w:rPr>
      <w:color w:val="000000"/>
    </w:rPr>
  </w:style>
  <w:style w:type="paragraph" w:styleId="Heading2">
    <w:name w:val="heading 2"/>
    <w:basedOn w:val="Normal"/>
    <w:next w:val="Normal"/>
    <w:link w:val="Heading2Char"/>
    <w:unhideWhenUsed/>
    <w:qFormat/>
    <w:rsid w:val="002E0411"/>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ind w:left="835" w:hanging="835"/>
      <w:jc w:val="both"/>
      <w:outlineLvl w:val="1"/>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31181"/>
  </w:style>
  <w:style w:type="paragraph" w:styleId="Header">
    <w:name w:val="header"/>
    <w:basedOn w:val="Normal"/>
    <w:rsid w:val="00EB3A88"/>
    <w:pPr>
      <w:tabs>
        <w:tab w:val="center" w:pos="4320"/>
        <w:tab w:val="right" w:pos="8640"/>
      </w:tabs>
    </w:pPr>
  </w:style>
  <w:style w:type="paragraph" w:styleId="Footer">
    <w:name w:val="footer"/>
    <w:basedOn w:val="Normal"/>
    <w:rsid w:val="00EB3A88"/>
    <w:pPr>
      <w:tabs>
        <w:tab w:val="center" w:pos="4320"/>
        <w:tab w:val="right" w:pos="8640"/>
      </w:tabs>
    </w:pPr>
  </w:style>
  <w:style w:type="character" w:styleId="PageNumber">
    <w:name w:val="page number"/>
    <w:basedOn w:val="DefaultParagraphFont"/>
    <w:rsid w:val="00A744DF"/>
  </w:style>
  <w:style w:type="paragraph" w:styleId="BalloonText">
    <w:name w:val="Balloon Text"/>
    <w:basedOn w:val="Normal"/>
    <w:semiHidden/>
    <w:rsid w:val="00600FEA"/>
    <w:rPr>
      <w:rFonts w:ascii="Tahoma" w:hAnsi="Tahoma" w:cs="Tahoma"/>
      <w:sz w:val="16"/>
      <w:szCs w:val="16"/>
    </w:rPr>
  </w:style>
  <w:style w:type="character" w:styleId="CommentReference">
    <w:name w:val="annotation reference"/>
    <w:semiHidden/>
    <w:rsid w:val="00420BC1"/>
    <w:rPr>
      <w:sz w:val="16"/>
      <w:szCs w:val="16"/>
    </w:rPr>
  </w:style>
  <w:style w:type="paragraph" w:styleId="CommentText">
    <w:name w:val="annotation text"/>
    <w:basedOn w:val="Normal"/>
    <w:link w:val="CommentTextChar"/>
    <w:rsid w:val="00420BC1"/>
    <w:rPr>
      <w:sz w:val="20"/>
      <w:szCs w:val="20"/>
    </w:rPr>
  </w:style>
  <w:style w:type="paragraph" w:styleId="CommentSubject">
    <w:name w:val="annotation subject"/>
    <w:basedOn w:val="CommentText"/>
    <w:next w:val="CommentText"/>
    <w:semiHidden/>
    <w:rsid w:val="00420BC1"/>
    <w:rPr>
      <w:b/>
      <w:bCs/>
    </w:rPr>
  </w:style>
  <w:style w:type="table" w:styleId="TableGrid">
    <w:name w:val="Table Grid"/>
    <w:basedOn w:val="TableNormal"/>
    <w:rsid w:val="005E1F3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3A40"/>
    <w:rPr>
      <w:color w:val="0000FF"/>
      <w:u w:val="single"/>
    </w:rPr>
  </w:style>
  <w:style w:type="character" w:styleId="FollowedHyperlink">
    <w:name w:val="FollowedHyperlink"/>
    <w:rsid w:val="00D91DF8"/>
    <w:rPr>
      <w:color w:val="800080"/>
      <w:u w:val="single"/>
    </w:rPr>
  </w:style>
  <w:style w:type="character" w:customStyle="1" w:styleId="rtext1">
    <w:name w:val="rtext1"/>
    <w:rsid w:val="00380C88"/>
    <w:rPr>
      <w:rFonts w:ascii="Verdana" w:hAnsi="Verdana" w:hint="default"/>
      <w:strike w:val="0"/>
      <w:dstrike w:val="0"/>
      <w:sz w:val="24"/>
      <w:szCs w:val="24"/>
      <w:u w:val="none"/>
      <w:effect w:val="none"/>
    </w:rPr>
  </w:style>
  <w:style w:type="paragraph" w:styleId="Revision">
    <w:name w:val="Revision"/>
    <w:hidden/>
    <w:uiPriority w:val="99"/>
    <w:semiHidden/>
    <w:rsid w:val="005B1A62"/>
    <w:rPr>
      <w:sz w:val="24"/>
      <w:szCs w:val="24"/>
    </w:rPr>
  </w:style>
  <w:style w:type="character" w:customStyle="1" w:styleId="CommentTextChar">
    <w:name w:val="Comment Text Char"/>
    <w:basedOn w:val="DefaultParagraphFont"/>
    <w:link w:val="CommentText"/>
    <w:rsid w:val="004E7E8F"/>
  </w:style>
  <w:style w:type="character" w:customStyle="1" w:styleId="Heading1Char">
    <w:name w:val="Heading 1 Char"/>
    <w:link w:val="Heading1"/>
    <w:rsid w:val="00B85AD3"/>
    <w:rPr>
      <w:color w:val="000000"/>
      <w:sz w:val="22"/>
      <w:szCs w:val="22"/>
    </w:rPr>
  </w:style>
  <w:style w:type="character" w:customStyle="1" w:styleId="Heading2Char">
    <w:name w:val="Heading 2 Char"/>
    <w:link w:val="Heading2"/>
    <w:rsid w:val="002E0411"/>
    <w:rPr>
      <w:color w:val="000000"/>
      <w:sz w:val="22"/>
      <w:szCs w:val="22"/>
    </w:rPr>
  </w:style>
  <w:style w:type="paragraph" w:customStyle="1" w:styleId="Default">
    <w:name w:val="Default"/>
    <w:rsid w:val="00DC7D12"/>
    <w:pPr>
      <w:autoSpaceDE w:val="0"/>
      <w:autoSpaceDN w:val="0"/>
      <w:adjustRightInd w:val="0"/>
    </w:pPr>
    <w:rPr>
      <w:color w:val="000000"/>
      <w:sz w:val="24"/>
      <w:szCs w:val="24"/>
    </w:rPr>
  </w:style>
  <w:style w:type="paragraph" w:styleId="FootnoteText">
    <w:name w:val="footnote text"/>
    <w:basedOn w:val="Normal"/>
    <w:link w:val="FootnoteTextChar"/>
    <w:rsid w:val="00485F76"/>
    <w:rPr>
      <w:sz w:val="20"/>
      <w:szCs w:val="20"/>
    </w:rPr>
  </w:style>
  <w:style w:type="character" w:customStyle="1" w:styleId="FootnoteTextChar">
    <w:name w:val="Footnote Text Char"/>
    <w:basedOn w:val="DefaultParagraphFont"/>
    <w:link w:val="FootnoteText"/>
    <w:rsid w:val="00485F76"/>
  </w:style>
  <w:style w:type="paragraph" w:styleId="ListParagraph">
    <w:name w:val="List Paragraph"/>
    <w:basedOn w:val="Normal"/>
    <w:uiPriority w:val="34"/>
    <w:qFormat/>
    <w:rsid w:val="00234431"/>
    <w:pPr>
      <w:ind w:left="720"/>
    </w:pPr>
  </w:style>
  <w:style w:type="character" w:customStyle="1" w:styleId="UnresolvedMention1">
    <w:name w:val="Unresolved Mention1"/>
    <w:basedOn w:val="DefaultParagraphFont"/>
    <w:uiPriority w:val="99"/>
    <w:semiHidden/>
    <w:unhideWhenUsed/>
    <w:rsid w:val="00774D7C"/>
    <w:rPr>
      <w:color w:val="808080"/>
      <w:shd w:val="clear" w:color="auto" w:fill="E6E6E6"/>
    </w:rPr>
  </w:style>
  <w:style w:type="paragraph" w:customStyle="1" w:styleId="StyleHeading1Left">
    <w:name w:val="Style Heading 1 + Left"/>
    <w:basedOn w:val="Heading1"/>
    <w:autoRedefine/>
    <w:rsid w:val="00A27286"/>
  </w:style>
  <w:style w:type="paragraph" w:customStyle="1" w:styleId="Body">
    <w:name w:val="Body"/>
    <w:basedOn w:val="Normal"/>
    <w:qFormat/>
    <w:rsid w:val="00AC6666"/>
    <w:pPr>
      <w:widowControl/>
      <w:spacing w:before="240"/>
    </w:pPr>
  </w:style>
  <w:style w:type="paragraph" w:customStyle="1" w:styleId="StyleHeading111pt">
    <w:name w:val="Style Heading 1 + 11 pt"/>
    <w:basedOn w:val="Heading1"/>
    <w:rsid w:val="00AC6666"/>
    <w:pPr>
      <w:keepLines/>
      <w:widowControl w:val="0"/>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s>
      <w:spacing w:after="0"/>
      <w:ind w:left="1440" w:hanging="1440"/>
    </w:pPr>
    <w:rPr>
      <w:rFonts w:eastAsiaTheme="majorEastAsia" w:cstheme="majorBidi"/>
      <w:color w:val="auto"/>
      <w:szCs w:val="28"/>
    </w:rPr>
  </w:style>
  <w:style w:type="paragraph" w:customStyle="1" w:styleId="StyleHeading2Underline">
    <w:name w:val="Style Heading 2 + Underline"/>
    <w:basedOn w:val="Heading2"/>
    <w:rsid w:val="00E97F47"/>
    <w:rPr>
      <w:u w:val="single"/>
    </w:rPr>
  </w:style>
  <w:style w:type="character" w:styleId="UnresolvedMention">
    <w:name w:val="Unresolved Mention"/>
    <w:basedOn w:val="DefaultParagraphFont"/>
    <w:uiPriority w:val="99"/>
    <w:semiHidden/>
    <w:unhideWhenUsed/>
    <w:rsid w:val="00A001BA"/>
    <w:rPr>
      <w:color w:val="605E5C"/>
      <w:shd w:val="clear" w:color="auto" w:fill="E1DFDD"/>
    </w:rPr>
  </w:style>
  <w:style w:type="paragraph" w:customStyle="1" w:styleId="StyleHeading1">
    <w:name w:val="Style Heading 1"/>
    <w:basedOn w:val="Heading1"/>
    <w:rsid w:val="002E0411"/>
    <w:pPr>
      <w:spacing w:before="0" w:after="0"/>
    </w:pPr>
    <w:rPr>
      <w:rFonts w:cs="Times New Roman"/>
      <w:szCs w:val="20"/>
    </w:rPr>
  </w:style>
  <w:style w:type="paragraph" w:customStyle="1" w:styleId="BulletList">
    <w:name w:val="Bullet List"/>
    <w:basedOn w:val="ListParagraph"/>
    <w:qFormat/>
    <w:rsid w:val="000E2749"/>
    <w:pPr>
      <w:widowControl/>
      <w:numPr>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pPr>
  </w:style>
  <w:style w:type="paragraph" w:customStyle="1" w:styleId="StyleBulletListBefore12ptAfter12pt">
    <w:name w:val="Style Bullet List + Before:  12 pt After:  12 pt"/>
    <w:basedOn w:val="BulletList"/>
    <w:rsid w:val="000E2749"/>
    <w:pPr>
      <w:spacing w:before="240" w:after="24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132744">
      <w:bodyDiv w:val="1"/>
      <w:marLeft w:val="0"/>
      <w:marRight w:val="0"/>
      <w:marTop w:val="0"/>
      <w:marBottom w:val="0"/>
      <w:divBdr>
        <w:top w:val="none" w:sz="0" w:space="0" w:color="auto"/>
        <w:left w:val="none" w:sz="0" w:space="0" w:color="auto"/>
        <w:bottom w:val="none" w:sz="0" w:space="0" w:color="auto"/>
        <w:right w:val="none" w:sz="0" w:space="0" w:color="auto"/>
      </w:divBdr>
    </w:div>
    <w:div w:id="756169990">
      <w:bodyDiv w:val="1"/>
      <w:marLeft w:val="0"/>
      <w:marRight w:val="0"/>
      <w:marTop w:val="0"/>
      <w:marBottom w:val="0"/>
      <w:divBdr>
        <w:top w:val="none" w:sz="0" w:space="0" w:color="auto"/>
        <w:left w:val="none" w:sz="0" w:space="0" w:color="auto"/>
        <w:bottom w:val="none" w:sz="0" w:space="0" w:color="auto"/>
        <w:right w:val="none" w:sz="0" w:space="0" w:color="auto"/>
      </w:divBdr>
    </w:div>
    <w:div w:id="875048652">
      <w:bodyDiv w:val="1"/>
      <w:marLeft w:val="0"/>
      <w:marRight w:val="0"/>
      <w:marTop w:val="0"/>
      <w:marBottom w:val="0"/>
      <w:divBdr>
        <w:top w:val="none" w:sz="0" w:space="0" w:color="auto"/>
        <w:left w:val="none" w:sz="0" w:space="0" w:color="auto"/>
        <w:bottom w:val="none" w:sz="0" w:space="0" w:color="auto"/>
        <w:right w:val="none" w:sz="0" w:space="0" w:color="auto"/>
      </w:divBdr>
      <w:divsChild>
        <w:div w:id="1633172309">
          <w:marLeft w:val="0"/>
          <w:marRight w:val="0"/>
          <w:marTop w:val="0"/>
          <w:marBottom w:val="0"/>
          <w:divBdr>
            <w:top w:val="none" w:sz="0" w:space="0" w:color="auto"/>
            <w:left w:val="none" w:sz="0" w:space="0" w:color="auto"/>
            <w:bottom w:val="none" w:sz="0" w:space="0" w:color="auto"/>
            <w:right w:val="none" w:sz="0" w:space="0" w:color="auto"/>
          </w:divBdr>
          <w:divsChild>
            <w:div w:id="1362244691">
              <w:marLeft w:val="0"/>
              <w:marRight w:val="0"/>
              <w:marTop w:val="0"/>
              <w:marBottom w:val="0"/>
              <w:divBdr>
                <w:top w:val="none" w:sz="0" w:space="0" w:color="auto"/>
                <w:left w:val="none" w:sz="0" w:space="0" w:color="auto"/>
                <w:bottom w:val="none" w:sz="0" w:space="0" w:color="auto"/>
                <w:right w:val="none" w:sz="0" w:space="0" w:color="auto"/>
              </w:divBdr>
              <w:divsChild>
                <w:div w:id="1329670132">
                  <w:marLeft w:val="0"/>
                  <w:marRight w:val="0"/>
                  <w:marTop w:val="0"/>
                  <w:marBottom w:val="0"/>
                  <w:divBdr>
                    <w:top w:val="none" w:sz="0" w:space="0" w:color="auto"/>
                    <w:left w:val="none" w:sz="0" w:space="0" w:color="auto"/>
                    <w:bottom w:val="none" w:sz="0" w:space="0" w:color="auto"/>
                    <w:right w:val="none" w:sz="0" w:space="0" w:color="auto"/>
                  </w:divBdr>
                  <w:divsChild>
                    <w:div w:id="1855879742">
                      <w:marLeft w:val="0"/>
                      <w:marRight w:val="0"/>
                      <w:marTop w:val="0"/>
                      <w:marBottom w:val="0"/>
                      <w:divBdr>
                        <w:top w:val="none" w:sz="0" w:space="0" w:color="auto"/>
                        <w:left w:val="none" w:sz="0" w:space="0" w:color="auto"/>
                        <w:bottom w:val="none" w:sz="0" w:space="0" w:color="auto"/>
                        <w:right w:val="none" w:sz="0" w:space="0" w:color="auto"/>
                      </w:divBdr>
                      <w:divsChild>
                        <w:div w:id="207411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854840">
      <w:bodyDiv w:val="1"/>
      <w:marLeft w:val="0"/>
      <w:marRight w:val="0"/>
      <w:marTop w:val="0"/>
      <w:marBottom w:val="0"/>
      <w:divBdr>
        <w:top w:val="none" w:sz="0" w:space="0" w:color="auto"/>
        <w:left w:val="none" w:sz="0" w:space="0" w:color="auto"/>
        <w:bottom w:val="none" w:sz="0" w:space="0" w:color="auto"/>
        <w:right w:val="none" w:sz="0" w:space="0" w:color="auto"/>
      </w:divBdr>
    </w:div>
    <w:div w:id="1120107430">
      <w:bodyDiv w:val="1"/>
      <w:marLeft w:val="0"/>
      <w:marRight w:val="0"/>
      <w:marTop w:val="0"/>
      <w:marBottom w:val="0"/>
      <w:divBdr>
        <w:top w:val="none" w:sz="0" w:space="0" w:color="auto"/>
        <w:left w:val="none" w:sz="0" w:space="0" w:color="auto"/>
        <w:bottom w:val="none" w:sz="0" w:space="0" w:color="auto"/>
        <w:right w:val="none" w:sz="0" w:space="0" w:color="auto"/>
      </w:divBdr>
    </w:div>
    <w:div w:id="1315715957">
      <w:bodyDiv w:val="1"/>
      <w:marLeft w:val="0"/>
      <w:marRight w:val="0"/>
      <w:marTop w:val="0"/>
      <w:marBottom w:val="0"/>
      <w:divBdr>
        <w:top w:val="none" w:sz="0" w:space="0" w:color="auto"/>
        <w:left w:val="none" w:sz="0" w:space="0" w:color="auto"/>
        <w:bottom w:val="none" w:sz="0" w:space="0" w:color="auto"/>
        <w:right w:val="none" w:sz="0" w:space="0" w:color="auto"/>
      </w:divBdr>
    </w:div>
    <w:div w:id="1528594137">
      <w:bodyDiv w:val="1"/>
      <w:marLeft w:val="0"/>
      <w:marRight w:val="0"/>
      <w:marTop w:val="0"/>
      <w:marBottom w:val="0"/>
      <w:divBdr>
        <w:top w:val="none" w:sz="0" w:space="0" w:color="auto"/>
        <w:left w:val="none" w:sz="0" w:space="0" w:color="auto"/>
        <w:bottom w:val="none" w:sz="0" w:space="0" w:color="auto"/>
        <w:right w:val="none" w:sz="0" w:space="0" w:color="auto"/>
      </w:divBdr>
    </w:div>
    <w:div w:id="1605649624">
      <w:bodyDiv w:val="1"/>
      <w:marLeft w:val="0"/>
      <w:marRight w:val="0"/>
      <w:marTop w:val="0"/>
      <w:marBottom w:val="0"/>
      <w:divBdr>
        <w:top w:val="none" w:sz="0" w:space="0" w:color="auto"/>
        <w:left w:val="none" w:sz="0" w:space="0" w:color="auto"/>
        <w:bottom w:val="none" w:sz="0" w:space="0" w:color="auto"/>
        <w:right w:val="none" w:sz="0" w:space="0" w:color="auto"/>
      </w:divBdr>
    </w:div>
    <w:div w:id="1678457129">
      <w:bodyDiv w:val="1"/>
      <w:marLeft w:val="0"/>
      <w:marRight w:val="0"/>
      <w:marTop w:val="0"/>
      <w:marBottom w:val="0"/>
      <w:divBdr>
        <w:top w:val="none" w:sz="0" w:space="0" w:color="auto"/>
        <w:left w:val="none" w:sz="0" w:space="0" w:color="auto"/>
        <w:bottom w:val="none" w:sz="0" w:space="0" w:color="auto"/>
        <w:right w:val="none" w:sz="0" w:space="0" w:color="auto"/>
      </w:divBdr>
    </w:div>
    <w:div w:id="1742212246">
      <w:bodyDiv w:val="1"/>
      <w:marLeft w:val="0"/>
      <w:marRight w:val="0"/>
      <w:marTop w:val="0"/>
      <w:marBottom w:val="0"/>
      <w:divBdr>
        <w:top w:val="none" w:sz="0" w:space="0" w:color="auto"/>
        <w:left w:val="none" w:sz="0" w:space="0" w:color="auto"/>
        <w:bottom w:val="none" w:sz="0" w:space="0" w:color="auto"/>
        <w:right w:val="none" w:sz="0" w:space="0" w:color="auto"/>
      </w:divBdr>
    </w:div>
    <w:div w:id="1923637588">
      <w:bodyDiv w:val="1"/>
      <w:marLeft w:val="0"/>
      <w:marRight w:val="0"/>
      <w:marTop w:val="0"/>
      <w:marBottom w:val="0"/>
      <w:divBdr>
        <w:top w:val="none" w:sz="0" w:space="0" w:color="auto"/>
        <w:left w:val="none" w:sz="0" w:space="0" w:color="auto"/>
        <w:bottom w:val="none" w:sz="0" w:space="0" w:color="auto"/>
        <w:right w:val="none" w:sz="0" w:space="0" w:color="auto"/>
      </w:divBdr>
    </w:div>
    <w:div w:id="200731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rc.gov/reading-rm/doc-collections/insp-manual/manual-chapter/" TargetMode="External"/><Relationship Id="rId18" Type="http://schemas.openxmlformats.org/officeDocument/2006/relationships/hyperlink" Target="https://nrodrp.nrc.gov/idmws/ViewDocByAccession.asp?AccessionNumber=ML061570117" TargetMode="External"/><Relationship Id="rId26" Type="http://schemas.openxmlformats.org/officeDocument/2006/relationships/hyperlink" Target="https://www.nrc.gov/docs/ML1533/ML15335A559.pdf"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nrodrp.nrc.gov/idmws/ViewDocByAccession.asp?AccessionNumber=ML083220122"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nrc.gov/reading-rm/doc-collections/insp-manual/manual-chapter/" TargetMode="External"/><Relationship Id="rId17" Type="http://schemas.openxmlformats.org/officeDocument/2006/relationships/hyperlink" Target="http://pbadupws.nrc.gov/docs/ML0615/ML061560516.pdf" TargetMode="External"/><Relationship Id="rId25" Type="http://schemas.openxmlformats.org/officeDocument/2006/relationships/hyperlink" Target="http://pbadupws.nrc.gov/docs/ML1522/ML15223B348.pdf" TargetMode="External"/><Relationship Id="rId33" Type="http://schemas.openxmlformats.org/officeDocument/2006/relationships/hyperlink" Target="http://pbadupws.nrc.gov/docs/ML2117/ML21175A172%20.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badupws.nrc.gov/docs/ML0315/ML031570251.pdf" TargetMode="External"/><Relationship Id="rId20" Type="http://schemas.openxmlformats.org/officeDocument/2006/relationships/hyperlink" Target="http://pbadupws.nrc.gov/docs/ML0800/ML080040263.pdf" TargetMode="External"/><Relationship Id="rId29" Type="http://schemas.openxmlformats.org/officeDocument/2006/relationships/hyperlink" Target="https://nrodrp.nrc.gov/idmws/ViewDocByAccession.asp?AccessionNumber=ML16147A13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nrodrp.nrc.gov/idmws/ViewDocByAccession.asp?AccessionNumber=ML110120516" TargetMode="External"/><Relationship Id="rId32" Type="http://schemas.openxmlformats.org/officeDocument/2006/relationships/hyperlink" Target="https://www.nrc.gov/docs/ML1925/ML19256A776.pdf"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rc.gov/reading-rm/doc-collections/insp-manual/changenotices/2000/00-003.html" TargetMode="External"/><Relationship Id="rId23" Type="http://schemas.openxmlformats.org/officeDocument/2006/relationships/hyperlink" Target="http://pbadupws.nrc.gov/docs/ML1020/ML102020522.pdf" TargetMode="External"/><Relationship Id="rId28" Type="http://schemas.openxmlformats.org/officeDocument/2006/relationships/hyperlink" Target="https://nrodrp.nrc.gov/idmws/ViewDocByAccession.asp?AccessionNumber=ML16147A119"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pbadupws.nrc.gov/docs/ML0628/ML062890448.pdf" TargetMode="External"/><Relationship Id="rId31" Type="http://schemas.openxmlformats.org/officeDocument/2006/relationships/hyperlink" Target="https://www.nrc.gov/docs/ML1932/ML19325C330.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pbadupws.nrc.gov/docs/ML0926/ML092680661.pdf" TargetMode="External"/><Relationship Id="rId27" Type="http://schemas.openxmlformats.org/officeDocument/2006/relationships/hyperlink" Target="https://nrodrp.nrc.gov/idmws/ViewDocByAccession.asp?AccessionNumber=ML16146A656" TargetMode="External"/><Relationship Id="rId30" Type="http://schemas.openxmlformats.org/officeDocument/2006/relationships/hyperlink" Target="https://nrodrp.nrc.gov/idmws/ViewDocByAccession.asp?AccessionNumber=ML16147A146"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f8acce61cfb887ce90f412299e567e25">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626289e2e3165db66b3c5d92f600904e"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5ED311BD9C53A64BA35A594801500659" ma:contentTypeVersion="13" ma:contentTypeDescription="Create a new document." ma:contentTypeScope="" ma:versionID="f8acce61cfb887ce90f412299e567e25">
  <xsd:schema xmlns:xsd="http://www.w3.org/2001/XMLSchema" xmlns:xs="http://www.w3.org/2001/XMLSchema" xmlns:p="http://schemas.microsoft.com/office/2006/metadata/properties" xmlns:ns1="http://schemas.microsoft.com/sharepoint/v3" xmlns:ns3="087ed9da-973a-458e-ba2b-639733953c26" xmlns:ns4="0cecad8f-305c-4ab2-8046-db3b11566c17" targetNamespace="http://schemas.microsoft.com/office/2006/metadata/properties" ma:root="true" ma:fieldsID="626289e2e3165db66b3c5d92f600904e" ns1:_="" ns3:_="" ns4:_="">
    <xsd:import namespace="http://schemas.microsoft.com/sharepoint/v3"/>
    <xsd:import namespace="087ed9da-973a-458e-ba2b-639733953c26"/>
    <xsd:import namespace="0cecad8f-305c-4ab2-8046-db3b11566c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1:_ip_UnifiedCompliancePolicyProperties" minOccurs="0"/>
                <xsd:element ref="ns1:_ip_UnifiedCompliancePolicyUIAc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ed9da-973a-458e-ba2b-639733953c2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ad8f-305c-4ab2-8046-db3b11566c1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DD979-F859-41A9-A17B-EB757AAEEF4E}">
  <ds:schemaRefs>
    <ds:schemaRef ds:uri="http://schemas.microsoft.com/sharepoint/v3/contenttype/forms"/>
  </ds:schemaRefs>
</ds:datastoreItem>
</file>

<file path=customXml/itemProps2.xml><?xml version="1.0" encoding="utf-8"?>
<ds:datastoreItem xmlns:ds="http://schemas.openxmlformats.org/officeDocument/2006/customXml" ds:itemID="{24483E4B-6946-455D-A8DB-716EDF115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EB8197-069D-45BB-A0C2-84BC15D15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7ed9da-973a-458e-ba2b-639733953c26"/>
    <ds:schemaRef ds:uri="0cecad8f-305c-4ab2-8046-db3b11566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2DEF9-7013-4804-9CAE-F3E075DCE5E9}">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AA975AD1-3E6B-41BC-8BEF-9E00257A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16</Pages>
  <Words>5573</Words>
  <Characters>31771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37270</CharactersWithSpaces>
  <SharedDoc>false</SharedDoc>
  <HLinks>
    <vt:vector size="210" baseType="variant">
      <vt:variant>
        <vt:i4>7667770</vt:i4>
      </vt:variant>
      <vt:variant>
        <vt:i4>121</vt:i4>
      </vt:variant>
      <vt:variant>
        <vt:i4>0</vt:i4>
      </vt:variant>
      <vt:variant>
        <vt:i4>5</vt:i4>
      </vt:variant>
      <vt:variant>
        <vt:lpwstr>https://www.nrc.gov/docs/ML1932/ML19325C330.pdf</vt:lpwstr>
      </vt:variant>
      <vt:variant>
        <vt:lpwstr/>
      </vt:variant>
      <vt:variant>
        <vt:i4>7667773</vt:i4>
      </vt:variant>
      <vt:variant>
        <vt:i4>118</vt:i4>
      </vt:variant>
      <vt:variant>
        <vt:i4>0</vt:i4>
      </vt:variant>
      <vt:variant>
        <vt:i4>5</vt:i4>
      </vt:variant>
      <vt:variant>
        <vt:lpwstr>https://www.nrc.gov/docs/ML1925/ML19256A776.pdf</vt:lpwstr>
      </vt:variant>
      <vt:variant>
        <vt:lpwstr/>
      </vt:variant>
      <vt:variant>
        <vt:i4>3080305</vt:i4>
      </vt:variant>
      <vt:variant>
        <vt:i4>115</vt:i4>
      </vt:variant>
      <vt:variant>
        <vt:i4>0</vt:i4>
      </vt:variant>
      <vt:variant>
        <vt:i4>5</vt:i4>
      </vt:variant>
      <vt:variant>
        <vt:lpwstr>http://pbadupws.nrc.gov/docs/ML1020/ML19179A011.pdf</vt:lpwstr>
      </vt:variant>
      <vt:variant>
        <vt:lpwstr/>
      </vt:variant>
      <vt:variant>
        <vt:i4>7536689</vt:i4>
      </vt:variant>
      <vt:variant>
        <vt:i4>112</vt:i4>
      </vt:variant>
      <vt:variant>
        <vt:i4>0</vt:i4>
      </vt:variant>
      <vt:variant>
        <vt:i4>5</vt:i4>
      </vt:variant>
      <vt:variant>
        <vt:lpwstr>https://nrodrp.nrc.gov/idmws/ViewDocByAccession.asp?AccessionNumber=ML16147A146</vt:lpwstr>
      </vt:variant>
      <vt:variant>
        <vt:lpwstr/>
      </vt:variant>
      <vt:variant>
        <vt:i4>7602225</vt:i4>
      </vt:variant>
      <vt:variant>
        <vt:i4>109</vt:i4>
      </vt:variant>
      <vt:variant>
        <vt:i4>0</vt:i4>
      </vt:variant>
      <vt:variant>
        <vt:i4>5</vt:i4>
      </vt:variant>
      <vt:variant>
        <vt:lpwstr>https://nrodrp.nrc.gov/idmws/ViewDocByAccession.asp?AccessionNumber=ML16147A135</vt:lpwstr>
      </vt:variant>
      <vt:variant>
        <vt:lpwstr/>
      </vt:variant>
      <vt:variant>
        <vt:i4>7733297</vt:i4>
      </vt:variant>
      <vt:variant>
        <vt:i4>100</vt:i4>
      </vt:variant>
      <vt:variant>
        <vt:i4>0</vt:i4>
      </vt:variant>
      <vt:variant>
        <vt:i4>5</vt:i4>
      </vt:variant>
      <vt:variant>
        <vt:lpwstr>https://nrodrp.nrc.gov/idmws/ViewDocByAccession.asp?AccessionNumber=ML16147A119</vt:lpwstr>
      </vt:variant>
      <vt:variant>
        <vt:lpwstr/>
      </vt:variant>
      <vt:variant>
        <vt:i4>7471159</vt:i4>
      </vt:variant>
      <vt:variant>
        <vt:i4>94</vt:i4>
      </vt:variant>
      <vt:variant>
        <vt:i4>0</vt:i4>
      </vt:variant>
      <vt:variant>
        <vt:i4>5</vt:i4>
      </vt:variant>
      <vt:variant>
        <vt:lpwstr>https://nrodrp.nrc.gov/idmws/ViewDocByAccession.asp?AccessionNumber=ML16146A656</vt:lpwstr>
      </vt:variant>
      <vt:variant>
        <vt:lpwstr/>
      </vt:variant>
      <vt:variant>
        <vt:i4>8126520</vt:i4>
      </vt:variant>
      <vt:variant>
        <vt:i4>88</vt:i4>
      </vt:variant>
      <vt:variant>
        <vt:i4>0</vt:i4>
      </vt:variant>
      <vt:variant>
        <vt:i4>5</vt:i4>
      </vt:variant>
      <vt:variant>
        <vt:lpwstr>https://www.nrc.gov/docs/ML1533/ML15335A559.pdf</vt:lpwstr>
      </vt:variant>
      <vt:variant>
        <vt:lpwstr/>
      </vt:variant>
      <vt:variant>
        <vt:i4>2097269</vt:i4>
      </vt:variant>
      <vt:variant>
        <vt:i4>85</vt:i4>
      </vt:variant>
      <vt:variant>
        <vt:i4>0</vt:i4>
      </vt:variant>
      <vt:variant>
        <vt:i4>5</vt:i4>
      </vt:variant>
      <vt:variant>
        <vt:lpwstr>http://pbadupws.nrc.gov/docs/ML1522/ML15223B348.pdf</vt:lpwstr>
      </vt:variant>
      <vt:variant>
        <vt:lpwstr/>
      </vt:variant>
      <vt:variant>
        <vt:i4>2424881</vt:i4>
      </vt:variant>
      <vt:variant>
        <vt:i4>79</vt:i4>
      </vt:variant>
      <vt:variant>
        <vt:i4>0</vt:i4>
      </vt:variant>
      <vt:variant>
        <vt:i4>5</vt:i4>
      </vt:variant>
      <vt:variant>
        <vt:lpwstr>https://nrodrp.nrc.gov/idmws/ViewDocByAccession.asp?AccessionNumber=ML110120516</vt:lpwstr>
      </vt:variant>
      <vt:variant>
        <vt:lpwstr/>
      </vt:variant>
      <vt:variant>
        <vt:i4>3670118</vt:i4>
      </vt:variant>
      <vt:variant>
        <vt:i4>73</vt:i4>
      </vt:variant>
      <vt:variant>
        <vt:i4>0</vt:i4>
      </vt:variant>
      <vt:variant>
        <vt:i4>5</vt:i4>
      </vt:variant>
      <vt:variant>
        <vt:lpwstr>https://adamsxt.nrc.gov/WorkplaceXT/getContent?objectStoreName=Main.__.Library&amp;id=current&amp;vsId=%7bC16E9F99-6663-4200-9B65-9477C7B47707%7d&amp;objectType=document</vt:lpwstr>
      </vt:variant>
      <vt:variant>
        <vt:lpwstr/>
      </vt:variant>
      <vt:variant>
        <vt:i4>7536767</vt:i4>
      </vt:variant>
      <vt:variant>
        <vt:i4>70</vt:i4>
      </vt:variant>
      <vt:variant>
        <vt:i4>0</vt:i4>
      </vt:variant>
      <vt:variant>
        <vt:i4>5</vt:i4>
      </vt:variant>
      <vt:variant>
        <vt:lpwstr>http://pbadupws.nrc.gov/docs/ML1020/ML102020522.pdf</vt:lpwstr>
      </vt:variant>
      <vt:variant>
        <vt:lpwstr/>
      </vt:variant>
      <vt:variant>
        <vt:i4>2949224</vt:i4>
      </vt:variant>
      <vt:variant>
        <vt:i4>64</vt:i4>
      </vt:variant>
      <vt:variant>
        <vt:i4>0</vt:i4>
      </vt:variant>
      <vt:variant>
        <vt:i4>5</vt:i4>
      </vt:variant>
      <vt:variant>
        <vt:lpwstr>http://adamswebsearch2.nrc.gov/idmws/ViewDocByAccession.asp?AccessionNumber=ML092960200</vt:lpwstr>
      </vt:variant>
      <vt:variant>
        <vt:lpwstr/>
      </vt:variant>
      <vt:variant>
        <vt:i4>7929979</vt:i4>
      </vt:variant>
      <vt:variant>
        <vt:i4>61</vt:i4>
      </vt:variant>
      <vt:variant>
        <vt:i4>0</vt:i4>
      </vt:variant>
      <vt:variant>
        <vt:i4>5</vt:i4>
      </vt:variant>
      <vt:variant>
        <vt:lpwstr>http://pbadupws.nrc.gov/docs/ML0926/ML092680661.pdf</vt:lpwstr>
      </vt:variant>
      <vt:variant>
        <vt:lpwstr/>
      </vt:variant>
      <vt:variant>
        <vt:i4>2883639</vt:i4>
      </vt:variant>
      <vt:variant>
        <vt:i4>55</vt:i4>
      </vt:variant>
      <vt:variant>
        <vt:i4>0</vt:i4>
      </vt:variant>
      <vt:variant>
        <vt:i4>5</vt:i4>
      </vt:variant>
      <vt:variant>
        <vt:lpwstr>https://nrodrp.nrc.gov/idmws/ViewDocByAccession.asp?AccessionNumber=ML083220122</vt:lpwstr>
      </vt:variant>
      <vt:variant>
        <vt:lpwstr/>
      </vt:variant>
      <vt:variant>
        <vt:i4>2949229</vt:i4>
      </vt:variant>
      <vt:variant>
        <vt:i4>52</vt:i4>
      </vt:variant>
      <vt:variant>
        <vt:i4>0</vt:i4>
      </vt:variant>
      <vt:variant>
        <vt:i4>5</vt:i4>
      </vt:variant>
      <vt:variant>
        <vt:lpwstr>http://adamswebsearch2.nrc.gov/idmws/ViewDocByAccession.asp?AccessionNumber=ML090920104</vt:lpwstr>
      </vt:variant>
      <vt:variant>
        <vt:lpwstr/>
      </vt:variant>
      <vt:variant>
        <vt:i4>8126580</vt:i4>
      </vt:variant>
      <vt:variant>
        <vt:i4>49</vt:i4>
      </vt:variant>
      <vt:variant>
        <vt:i4>0</vt:i4>
      </vt:variant>
      <vt:variant>
        <vt:i4>5</vt:i4>
      </vt:variant>
      <vt:variant>
        <vt:lpwstr>http://pbadupws.nrc.gov/docs/ML0800/ML080040263.pdf</vt:lpwstr>
      </vt:variant>
      <vt:variant>
        <vt:lpwstr/>
      </vt:variant>
      <vt:variant>
        <vt:i4>7798838</vt:i4>
      </vt:variant>
      <vt:variant>
        <vt:i4>43</vt:i4>
      </vt:variant>
      <vt:variant>
        <vt:i4>0</vt:i4>
      </vt:variant>
      <vt:variant>
        <vt:i4>5</vt:i4>
      </vt:variant>
      <vt:variant>
        <vt:lpwstr>http://adamswebsearch.nrc.gov/idmws/ViewDocByAccession.asp?AccessionNumber=ML062890410</vt:lpwstr>
      </vt:variant>
      <vt:variant>
        <vt:lpwstr/>
      </vt:variant>
      <vt:variant>
        <vt:i4>7995504</vt:i4>
      </vt:variant>
      <vt:variant>
        <vt:i4>40</vt:i4>
      </vt:variant>
      <vt:variant>
        <vt:i4>0</vt:i4>
      </vt:variant>
      <vt:variant>
        <vt:i4>5</vt:i4>
      </vt:variant>
      <vt:variant>
        <vt:lpwstr>http://pbadupws.nrc.gov/docs/ML0628/ML062890448.pdf</vt:lpwstr>
      </vt:variant>
      <vt:variant>
        <vt:lpwstr/>
      </vt:variant>
      <vt:variant>
        <vt:i4>2490416</vt:i4>
      </vt:variant>
      <vt:variant>
        <vt:i4>34</vt:i4>
      </vt:variant>
      <vt:variant>
        <vt:i4>0</vt:i4>
      </vt:variant>
      <vt:variant>
        <vt:i4>5</vt:i4>
      </vt:variant>
      <vt:variant>
        <vt:lpwstr>https://nrodrp.nrc.gov/idmws/ViewDocByAccession.asp?AccessionNumber=ML061570117</vt:lpwstr>
      </vt:variant>
      <vt:variant>
        <vt:lpwstr/>
      </vt:variant>
      <vt:variant>
        <vt:i4>8323135</vt:i4>
      </vt:variant>
      <vt:variant>
        <vt:i4>31</vt:i4>
      </vt:variant>
      <vt:variant>
        <vt:i4>0</vt:i4>
      </vt:variant>
      <vt:variant>
        <vt:i4>5</vt:i4>
      </vt:variant>
      <vt:variant>
        <vt:lpwstr>http://adamswebsearch.nrc.gov/idmws/ViewDocByAccession.asp?AccessionNumber=ML061560454</vt:lpwstr>
      </vt:variant>
      <vt:variant>
        <vt:lpwstr/>
      </vt:variant>
      <vt:variant>
        <vt:i4>7405694</vt:i4>
      </vt:variant>
      <vt:variant>
        <vt:i4>28</vt:i4>
      </vt:variant>
      <vt:variant>
        <vt:i4>0</vt:i4>
      </vt:variant>
      <vt:variant>
        <vt:i4>5</vt:i4>
      </vt:variant>
      <vt:variant>
        <vt:lpwstr>http://pbadupws.nrc.gov/docs/ML0615/ML061560516.pdf</vt:lpwstr>
      </vt:variant>
      <vt:variant>
        <vt:lpwstr/>
      </vt:variant>
      <vt:variant>
        <vt:i4>7340154</vt:i4>
      </vt:variant>
      <vt:variant>
        <vt:i4>19</vt:i4>
      </vt:variant>
      <vt:variant>
        <vt:i4>0</vt:i4>
      </vt:variant>
      <vt:variant>
        <vt:i4>5</vt:i4>
      </vt:variant>
      <vt:variant>
        <vt:lpwstr>http://pbadupws.nrc.gov/docs/ML0315/ML031570251.pdf</vt:lpwstr>
      </vt:variant>
      <vt:variant>
        <vt:lpwstr/>
      </vt:variant>
      <vt:variant>
        <vt:i4>1572957</vt:i4>
      </vt:variant>
      <vt:variant>
        <vt:i4>13</vt:i4>
      </vt:variant>
      <vt:variant>
        <vt:i4>0</vt:i4>
      </vt:variant>
      <vt:variant>
        <vt:i4>5</vt:i4>
      </vt:variant>
      <vt:variant>
        <vt:lpwstr>http://www.nrc.gov/reading-rm/doc-collections/insp-manual/changenotices/2002/02-001.html</vt:lpwstr>
      </vt:variant>
      <vt:variant>
        <vt:lpwstr/>
      </vt:variant>
      <vt:variant>
        <vt:i4>1769561</vt:i4>
      </vt:variant>
      <vt:variant>
        <vt:i4>10</vt:i4>
      </vt:variant>
      <vt:variant>
        <vt:i4>0</vt:i4>
      </vt:variant>
      <vt:variant>
        <vt:i4>5</vt:i4>
      </vt:variant>
      <vt:variant>
        <vt:lpwstr>http://www.nrc.gov/reading-rm/doc-collections/insp-manual/changenotices/2001/01-006.html</vt:lpwstr>
      </vt:variant>
      <vt:variant>
        <vt:lpwstr/>
      </vt:variant>
      <vt:variant>
        <vt:i4>1704029</vt:i4>
      </vt:variant>
      <vt:variant>
        <vt:i4>7</vt:i4>
      </vt:variant>
      <vt:variant>
        <vt:i4>0</vt:i4>
      </vt:variant>
      <vt:variant>
        <vt:i4>5</vt:i4>
      </vt:variant>
      <vt:variant>
        <vt:lpwstr>http://www.nrc.gov/reading-rm/doc-collections/insp-manual/changenotices/2000/00-003.html</vt:lpwstr>
      </vt:variant>
      <vt:variant>
        <vt:lpwstr/>
      </vt:variant>
      <vt:variant>
        <vt:i4>2883641</vt:i4>
      </vt:variant>
      <vt:variant>
        <vt:i4>4</vt:i4>
      </vt:variant>
      <vt:variant>
        <vt:i4>0</vt:i4>
      </vt:variant>
      <vt:variant>
        <vt:i4>5</vt:i4>
      </vt:variant>
      <vt:variant>
        <vt:lpwstr>https://www.nrc.gov/reading-rm/doc-collections/insp-manual/manual-chapter/</vt:lpwstr>
      </vt:variant>
      <vt:variant>
        <vt:lpwstr/>
      </vt:variant>
      <vt:variant>
        <vt:i4>983118</vt:i4>
      </vt:variant>
      <vt:variant>
        <vt:i4>21</vt:i4>
      </vt:variant>
      <vt:variant>
        <vt:i4>0</vt:i4>
      </vt:variant>
      <vt:variant>
        <vt:i4>5</vt:i4>
      </vt:variant>
      <vt:variant>
        <vt:lpwstr>https://adamsxt.nrc.gov/AdamsXT/content/downloadContent.faces?objectStoreName=MainLibrary&amp;ForceBrowserDownloadMgrPrompt=false&amp;vsId=%7b33EE7BDF-5D3C-45C0-99A8-6026274FE9D3%7d</vt:lpwstr>
      </vt:variant>
      <vt:variant>
        <vt:lpwstr/>
      </vt:variant>
      <vt:variant>
        <vt:i4>7667773</vt:i4>
      </vt:variant>
      <vt:variant>
        <vt:i4>18</vt:i4>
      </vt:variant>
      <vt:variant>
        <vt:i4>0</vt:i4>
      </vt:variant>
      <vt:variant>
        <vt:i4>5</vt:i4>
      </vt:variant>
      <vt:variant>
        <vt:lpwstr>https://www.nrc.gov/docs/ML1925/ML19256A776.pdf</vt:lpwstr>
      </vt:variant>
      <vt:variant>
        <vt:lpwstr/>
      </vt:variant>
      <vt:variant>
        <vt:i4>7667770</vt:i4>
      </vt:variant>
      <vt:variant>
        <vt:i4>15</vt:i4>
      </vt:variant>
      <vt:variant>
        <vt:i4>0</vt:i4>
      </vt:variant>
      <vt:variant>
        <vt:i4>5</vt:i4>
      </vt:variant>
      <vt:variant>
        <vt:lpwstr>https://www.nrc.gov/docs/ML1932/ML19325C330.pdf</vt:lpwstr>
      </vt:variant>
      <vt:variant>
        <vt:lpwstr/>
      </vt:variant>
      <vt:variant>
        <vt:i4>7667773</vt:i4>
      </vt:variant>
      <vt:variant>
        <vt:i4>12</vt:i4>
      </vt:variant>
      <vt:variant>
        <vt:i4>0</vt:i4>
      </vt:variant>
      <vt:variant>
        <vt:i4>5</vt:i4>
      </vt:variant>
      <vt:variant>
        <vt:lpwstr>https://www.nrc.gov/docs/ML1925/ML19256A776.pdf</vt:lpwstr>
      </vt:variant>
      <vt:variant>
        <vt:lpwstr/>
      </vt:variant>
      <vt:variant>
        <vt:i4>7667770</vt:i4>
      </vt:variant>
      <vt:variant>
        <vt:i4>9</vt:i4>
      </vt:variant>
      <vt:variant>
        <vt:i4>0</vt:i4>
      </vt:variant>
      <vt:variant>
        <vt:i4>5</vt:i4>
      </vt:variant>
      <vt:variant>
        <vt:lpwstr>https://www.nrc.gov/docs/ML1932/ML19325C330.pdf</vt:lpwstr>
      </vt:variant>
      <vt:variant>
        <vt:lpwstr/>
      </vt:variant>
      <vt:variant>
        <vt:i4>7667773</vt:i4>
      </vt:variant>
      <vt:variant>
        <vt:i4>6</vt:i4>
      </vt:variant>
      <vt:variant>
        <vt:i4>0</vt:i4>
      </vt:variant>
      <vt:variant>
        <vt:i4>5</vt:i4>
      </vt:variant>
      <vt:variant>
        <vt:lpwstr>https://www.nrc.gov/docs/ML1925/ML19256A776.pdf</vt:lpwstr>
      </vt:variant>
      <vt:variant>
        <vt:lpwstr/>
      </vt:variant>
      <vt:variant>
        <vt:i4>7667770</vt:i4>
      </vt:variant>
      <vt:variant>
        <vt:i4>3</vt:i4>
      </vt:variant>
      <vt:variant>
        <vt:i4>0</vt:i4>
      </vt:variant>
      <vt:variant>
        <vt:i4>5</vt:i4>
      </vt:variant>
      <vt:variant>
        <vt:lpwstr>https://www.nrc.gov/docs/ML1932/ML19325C330.pdf</vt:lpwstr>
      </vt:variant>
      <vt:variant>
        <vt:lpwstr/>
      </vt:variant>
      <vt:variant>
        <vt:i4>7667773</vt:i4>
      </vt:variant>
      <vt:variant>
        <vt:i4>0</vt:i4>
      </vt:variant>
      <vt:variant>
        <vt:i4>0</vt:i4>
      </vt:variant>
      <vt:variant>
        <vt:i4>5</vt:i4>
      </vt:variant>
      <vt:variant>
        <vt:lpwstr>https://www.nrc.gov/docs/ML1925/ML19256A776.pdf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Telson, Ross</dc:creator>
  <cp:keywords/>
  <dc:description/>
  <cp:lastModifiedBy>Arel, Madeleine</cp:lastModifiedBy>
  <cp:revision>40</cp:revision>
  <cp:lastPrinted>2020-02-10T16:35:00Z</cp:lastPrinted>
  <dcterms:created xsi:type="dcterms:W3CDTF">2021-08-02T11:49:00Z</dcterms:created>
  <dcterms:modified xsi:type="dcterms:W3CDTF">2021-08-18T20:48:00Z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0x010100435E4182BF399C4D82AC0CDCD5D75027</vt:lpwstr>
  </property>
</Properties>
</file>